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36A4" w14:textId="77777777" w:rsidR="006C3E67" w:rsidRPr="004F4BA0" w:rsidRDefault="006C3E67" w:rsidP="006C3E67">
      <w:pPr>
        <w:pStyle w:val="Heading1"/>
        <w:spacing w:line="360" w:lineRule="auto"/>
        <w:rPr>
          <w:rFonts w:ascii="Arial" w:hAnsi="Arial"/>
          <w:sz w:val="28"/>
          <w:szCs w:val="28"/>
        </w:rPr>
      </w:pPr>
      <w:r w:rsidRPr="004F4BA0">
        <w:rPr>
          <w:rFonts w:ascii="Arial" w:hAnsi="Arial"/>
          <w:sz w:val="28"/>
          <w:szCs w:val="28"/>
        </w:rPr>
        <w:t>CUSC - EXHIBIT F</w:t>
      </w:r>
    </w:p>
    <w:p w14:paraId="1F34FF22" w14:textId="77777777" w:rsidR="006C3E67" w:rsidRPr="004F4BA0" w:rsidRDefault="006C3E67" w:rsidP="006C3E67">
      <w:pPr>
        <w:pStyle w:val="BodyText"/>
        <w:spacing w:line="360" w:lineRule="auto"/>
        <w:ind w:left="4253" w:hanging="4253"/>
        <w:jc w:val="center"/>
        <w:rPr>
          <w:rFonts w:ascii="Arial" w:hAnsi="Arial"/>
        </w:rPr>
      </w:pPr>
    </w:p>
    <w:p w14:paraId="4F2C6EC0" w14:textId="77777777" w:rsidR="006C3E67" w:rsidRPr="004F4BA0" w:rsidRDefault="006C3E67" w:rsidP="006C3E67">
      <w:pPr>
        <w:pStyle w:val="BodyText"/>
        <w:spacing w:line="360" w:lineRule="auto"/>
        <w:jc w:val="center"/>
        <w:rPr>
          <w:rFonts w:ascii="Arial" w:hAnsi="Arial"/>
          <w:b/>
        </w:rPr>
      </w:pPr>
    </w:p>
    <w:p w14:paraId="76A1ACD0" w14:textId="77777777" w:rsidR="006C3E67" w:rsidRPr="004F4BA0" w:rsidRDefault="006C3E67" w:rsidP="006C3E67">
      <w:pPr>
        <w:pStyle w:val="Heading1"/>
        <w:keepNext w:val="0"/>
        <w:widowControl w:val="0"/>
        <w:rPr>
          <w:rFonts w:ascii="Arial" w:hAnsi="Arial"/>
          <w:sz w:val="24"/>
          <w:u w:val="none"/>
        </w:rPr>
      </w:pPr>
      <w:r w:rsidRPr="004F4BA0">
        <w:rPr>
          <w:rFonts w:ascii="Arial" w:hAnsi="Arial"/>
          <w:sz w:val="24"/>
          <w:u w:val="none"/>
        </w:rPr>
        <w:t>THE CONNECTION AND USE OF SYSTEM CODE</w:t>
      </w:r>
    </w:p>
    <w:p w14:paraId="336FAB70" w14:textId="77777777" w:rsidR="006C3E67" w:rsidRPr="004F4BA0" w:rsidRDefault="006C3E67" w:rsidP="006C3E67">
      <w:pPr>
        <w:pStyle w:val="Heading1"/>
        <w:keepNext w:val="0"/>
        <w:widowControl w:val="0"/>
        <w:rPr>
          <w:rFonts w:ascii="Arial" w:hAnsi="Arial"/>
          <w:sz w:val="24"/>
          <w:u w:val="none"/>
        </w:rPr>
      </w:pPr>
      <w:r w:rsidRPr="004F4BA0">
        <w:rPr>
          <w:rFonts w:ascii="Arial" w:hAnsi="Arial"/>
          <w:sz w:val="24"/>
          <w:u w:val="none"/>
        </w:rPr>
        <w:t>USE OF SYSTEM APPLICATION</w:t>
      </w:r>
    </w:p>
    <w:p w14:paraId="5E10B589" w14:textId="77777777" w:rsidR="006C3E67" w:rsidRPr="004F4BA0" w:rsidRDefault="006C3E67" w:rsidP="006C3E67">
      <w:pPr>
        <w:pStyle w:val="Unnumbered"/>
        <w:jc w:val="center"/>
        <w:rPr>
          <w:i w:val="0"/>
        </w:rPr>
      </w:pPr>
    </w:p>
    <w:p w14:paraId="42113E68" w14:textId="77777777" w:rsidR="003D312C" w:rsidRPr="004F4BA0" w:rsidRDefault="003D312C" w:rsidP="003D312C">
      <w:pPr>
        <w:pStyle w:val="Heading3"/>
      </w:pPr>
    </w:p>
    <w:p w14:paraId="2A93FC5E" w14:textId="77777777" w:rsidR="003D312C" w:rsidRPr="004F4BA0" w:rsidRDefault="003D312C" w:rsidP="003D312C"/>
    <w:p w14:paraId="0A455ACC" w14:textId="77777777" w:rsidR="003D312C" w:rsidRPr="004F4BA0" w:rsidRDefault="003D312C" w:rsidP="003D312C"/>
    <w:p w14:paraId="21B903E0" w14:textId="77777777" w:rsidR="006C3E67" w:rsidRPr="004F4BA0" w:rsidRDefault="006C3E67" w:rsidP="003D312C">
      <w:pPr>
        <w:pStyle w:val="Unnumbered"/>
        <w:spacing w:after="120"/>
        <w:ind w:left="0"/>
        <w:jc w:val="center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SUPPLIER</w:t>
      </w:r>
    </w:p>
    <w:p w14:paraId="51D671F4" w14:textId="77777777" w:rsidR="006C3E67" w:rsidRPr="004F4BA0" w:rsidRDefault="006C3E67" w:rsidP="003D312C">
      <w:pPr>
        <w:pStyle w:val="Unnumbered"/>
        <w:spacing w:after="120"/>
        <w:ind w:left="0"/>
        <w:jc w:val="center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INTERCONNECTOR USER</w:t>
      </w:r>
    </w:p>
    <w:p w14:paraId="2ADE85B8" w14:textId="77777777" w:rsidR="006C3E67" w:rsidRDefault="006C3E67" w:rsidP="003D312C">
      <w:pPr>
        <w:pStyle w:val="Unnumbered"/>
        <w:spacing w:after="120"/>
        <w:ind w:left="0"/>
        <w:jc w:val="center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INTERCONNECTOR ERROR ADMINISTRATOR</w:t>
      </w:r>
    </w:p>
    <w:p w14:paraId="35BCA2C9" w14:textId="77777777" w:rsidR="000C1E76" w:rsidRPr="00647B0E" w:rsidRDefault="000C1E76" w:rsidP="00647B0E">
      <w:pPr>
        <w:pStyle w:val="Heading3"/>
        <w:jc w:val="center"/>
        <w:rPr>
          <w:sz w:val="24"/>
          <w:szCs w:val="24"/>
        </w:rPr>
      </w:pPr>
      <w:r w:rsidRPr="00647B0E">
        <w:rPr>
          <w:sz w:val="24"/>
          <w:szCs w:val="24"/>
        </w:rPr>
        <w:t>VIRTUAL LEAD PARTY</w:t>
      </w:r>
    </w:p>
    <w:p w14:paraId="20BDC2AD" w14:textId="77777777" w:rsidR="006C3E67" w:rsidRPr="004F4BA0" w:rsidRDefault="006C3E67" w:rsidP="006C3E67">
      <w:pPr>
        <w:pStyle w:val="Unnumbered"/>
        <w:jc w:val="center"/>
        <w:rPr>
          <w:rFonts w:ascii="Arial" w:hAnsi="Arial"/>
          <w:b w:val="0"/>
          <w:i w:val="0"/>
        </w:rPr>
      </w:pPr>
    </w:p>
    <w:p w14:paraId="2AE22F88" w14:textId="77777777" w:rsidR="006C3E67" w:rsidRPr="004F4BA0" w:rsidRDefault="006C3E67" w:rsidP="006C3E67">
      <w:pPr>
        <w:pStyle w:val="Unnumbered"/>
        <w:jc w:val="center"/>
        <w:rPr>
          <w:rFonts w:ascii="Arial" w:hAnsi="Arial"/>
          <w:i w:val="0"/>
        </w:rPr>
      </w:pPr>
    </w:p>
    <w:p w14:paraId="42462F3A" w14:textId="77777777" w:rsidR="006C3E67" w:rsidRPr="004F4BA0" w:rsidRDefault="006C3E67" w:rsidP="006C3E67">
      <w:pPr>
        <w:pStyle w:val="BodyText"/>
        <w:widowControl w:val="0"/>
        <w:jc w:val="center"/>
        <w:rPr>
          <w:rFonts w:ascii="Arial" w:hAnsi="Arial"/>
          <w:b/>
        </w:rPr>
      </w:pPr>
    </w:p>
    <w:p w14:paraId="198E8E1A" w14:textId="77777777" w:rsidR="006C3E67" w:rsidRPr="004F4BA0" w:rsidRDefault="006C3E67" w:rsidP="006C3E67">
      <w:pPr>
        <w:pStyle w:val="BodyText"/>
        <w:widowControl w:val="0"/>
        <w:jc w:val="both"/>
        <w:rPr>
          <w:rFonts w:ascii="Arial" w:hAnsi="Arial"/>
          <w:b/>
        </w:rPr>
      </w:pPr>
      <w:r w:rsidRPr="004F4BA0">
        <w:rPr>
          <w:rFonts w:ascii="Arial" w:hAnsi="Arial"/>
        </w:rPr>
        <w:br w:type="page"/>
      </w:r>
      <w:r w:rsidRPr="004F4BA0">
        <w:rPr>
          <w:rFonts w:ascii="Arial" w:hAnsi="Arial"/>
          <w:b/>
        </w:rPr>
        <w:lastRenderedPageBreak/>
        <w:t>PLEASE STUDY THE FOLLOWING NOTES BEFORE COMPLETING AND SIGNING THIS APPLICATION FORM.</w:t>
      </w:r>
    </w:p>
    <w:p w14:paraId="0CEE409C" w14:textId="77777777" w:rsidR="006C3E67" w:rsidRPr="004F4BA0" w:rsidRDefault="006C3E67" w:rsidP="006C3E67">
      <w:pPr>
        <w:pStyle w:val="BodyText"/>
        <w:widowControl w:val="0"/>
        <w:rPr>
          <w:rFonts w:ascii="Arial" w:hAnsi="Arial"/>
          <w:b/>
        </w:rPr>
      </w:pPr>
    </w:p>
    <w:p w14:paraId="2B3146E3" w14:textId="77777777" w:rsidR="006C3E67" w:rsidRPr="004F4BA0" w:rsidRDefault="006C3E67" w:rsidP="006C3E67">
      <w:pPr>
        <w:pStyle w:val="clauseindent"/>
        <w:widowControl w:val="0"/>
        <w:tabs>
          <w:tab w:val="num" w:pos="851"/>
        </w:tabs>
        <w:jc w:val="both"/>
        <w:rPr>
          <w:rFonts w:ascii="Arial" w:hAnsi="Arial" w:cs="Arial"/>
        </w:rPr>
      </w:pPr>
      <w:r w:rsidRPr="004F4BA0">
        <w:rPr>
          <w:rFonts w:ascii="Arial" w:hAnsi="Arial" w:cs="Arial"/>
        </w:rPr>
        <w:t xml:space="preserve">Please note that certain expressions which are used in this application form are defined in the Interpretation and Definitions (contained in Section 11 of the </w:t>
      </w:r>
      <w:r w:rsidRPr="004F4BA0">
        <w:rPr>
          <w:rFonts w:ascii="Arial" w:hAnsi="Arial" w:cs="Arial"/>
          <w:b/>
        </w:rPr>
        <w:t>CUSC</w:t>
      </w:r>
      <w:r w:rsidRPr="004F4BA0">
        <w:rPr>
          <w:rFonts w:ascii="Arial" w:hAnsi="Arial" w:cs="Arial"/>
        </w:rPr>
        <w:t xml:space="preserve">) and when this occurs the expressions have capital letters at the beginning of each word and are in bold.  </w:t>
      </w:r>
      <w:r w:rsidRPr="004F4BA0">
        <w:rPr>
          <w:rFonts w:ascii="Arial" w:hAnsi="Arial" w:cs="Arial"/>
          <w:bCs/>
        </w:rPr>
        <w:t xml:space="preserve">If the </w:t>
      </w:r>
      <w:r w:rsidRPr="004F4BA0">
        <w:rPr>
          <w:rFonts w:ascii="Arial" w:hAnsi="Arial" w:cs="Arial"/>
          <w:b/>
          <w:bCs/>
        </w:rPr>
        <w:t>Applicant</w:t>
      </w:r>
      <w:r w:rsidRPr="004F4BA0">
        <w:rPr>
          <w:rFonts w:ascii="Arial" w:hAnsi="Arial" w:cs="Arial"/>
          <w:bCs/>
        </w:rPr>
        <w:t xml:space="preserve"> has any queries regarding this application or any related matters then the </w:t>
      </w:r>
      <w:r w:rsidRPr="004F4BA0">
        <w:rPr>
          <w:rFonts w:ascii="Arial" w:hAnsi="Arial" w:cs="Arial"/>
          <w:b/>
        </w:rPr>
        <w:t>Applicant</w:t>
      </w:r>
      <w:r w:rsidRPr="004F4BA0">
        <w:rPr>
          <w:rFonts w:ascii="Arial" w:hAnsi="Arial" w:cs="Arial"/>
        </w:rPr>
        <w:t xml:space="preserve"> is recommended to contact </w:t>
      </w:r>
      <w:r w:rsidRPr="004F4BA0">
        <w:rPr>
          <w:rFonts w:ascii="Arial" w:hAnsi="Arial" w:cs="Arial"/>
          <w:b/>
        </w:rPr>
        <w:t>The Company</w:t>
      </w:r>
      <w:r w:rsidR="000C1E76">
        <w:rPr>
          <w:rStyle w:val="FootnoteReference"/>
          <w:rFonts w:cs="Arial"/>
          <w:b/>
        </w:rPr>
        <w:footnoteReference w:id="1"/>
      </w:r>
      <w:r w:rsidRPr="004F4BA0">
        <w:rPr>
          <w:rFonts w:ascii="Arial" w:hAnsi="Arial" w:cs="Arial"/>
        </w:rPr>
        <w:t>where our staff will be pleased to help.</w:t>
      </w:r>
    </w:p>
    <w:p w14:paraId="1C793E5F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  <w:lang w:val="en-US"/>
        </w:rPr>
      </w:pPr>
      <w:r w:rsidRPr="004F4BA0">
        <w:rPr>
          <w:sz w:val="24"/>
          <w:szCs w:val="24"/>
        </w:rPr>
        <w:t>The Company</w:t>
      </w:r>
      <w:r w:rsidRPr="004F4BA0">
        <w:rPr>
          <w:b w:val="0"/>
          <w:sz w:val="24"/>
          <w:szCs w:val="24"/>
        </w:rPr>
        <w:t xml:space="preserve"> requires the information requested in this application form for the purposes of preparing an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 (the “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") to allow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to use the </w:t>
      </w:r>
      <w:r w:rsidR="00042F5E" w:rsidRPr="004F4BA0">
        <w:rPr>
          <w:sz w:val="24"/>
          <w:szCs w:val="24"/>
        </w:rPr>
        <w:t>National</w:t>
      </w:r>
      <w:r w:rsidR="00173EC7" w:rsidRPr="004F4BA0">
        <w:rPr>
          <w:sz w:val="24"/>
          <w:szCs w:val="24"/>
        </w:rPr>
        <w:t xml:space="preserve"> Electricity Transmission</w:t>
      </w:r>
      <w:r w:rsidRPr="004F4BA0">
        <w:rPr>
          <w:sz w:val="24"/>
          <w:szCs w:val="24"/>
        </w:rPr>
        <w:t xml:space="preserve"> System</w:t>
      </w:r>
      <w:r w:rsidRPr="004F4BA0">
        <w:rPr>
          <w:b w:val="0"/>
          <w:sz w:val="24"/>
          <w:szCs w:val="24"/>
        </w:rPr>
        <w:t xml:space="preserve">. It is essential that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supplies all information requested in this application form and that every effort should be made to ensure that such information is accurate.</w:t>
      </w:r>
    </w:p>
    <w:p w14:paraId="725A760F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  <w:lang w:val="en-US"/>
        </w:rPr>
      </w:pPr>
    </w:p>
    <w:p w14:paraId="13701C75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 w:val="0"/>
          <w:sz w:val="24"/>
          <w:szCs w:val="24"/>
        </w:rPr>
        <w:t xml:space="preserve">Where </w:t>
      </w:r>
      <w:r w:rsidRPr="004F4BA0">
        <w:rPr>
          <w:sz w:val="24"/>
          <w:szCs w:val="24"/>
        </w:rPr>
        <w:t>The Company</w:t>
      </w:r>
      <w:r w:rsidRPr="004F4BA0">
        <w:rPr>
          <w:b w:val="0"/>
          <w:sz w:val="24"/>
          <w:szCs w:val="24"/>
        </w:rPr>
        <w:t xml:space="preserve"> </w:t>
      </w:r>
      <w:r w:rsidR="007C4306" w:rsidRPr="004F4BA0">
        <w:rPr>
          <w:b w:val="0"/>
          <w:sz w:val="24"/>
          <w:szCs w:val="24"/>
        </w:rPr>
        <w:t>considers</w:t>
      </w:r>
      <w:r w:rsidRPr="004F4BA0">
        <w:rPr>
          <w:b w:val="0"/>
          <w:sz w:val="24"/>
          <w:szCs w:val="24"/>
        </w:rPr>
        <w:t xml:space="preserve"> that any information provided by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is incomplete or unclear or further information is required,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will be requested to provide further information or clarification. The provision/clarification of this information may impact on </w:t>
      </w:r>
      <w:r w:rsidRPr="004F4BA0">
        <w:rPr>
          <w:sz w:val="24"/>
          <w:szCs w:val="24"/>
        </w:rPr>
        <w:t xml:space="preserve">The Company’s </w:t>
      </w:r>
      <w:r w:rsidRPr="004F4BA0">
        <w:rPr>
          <w:b w:val="0"/>
          <w:sz w:val="24"/>
          <w:szCs w:val="24"/>
        </w:rPr>
        <w:t xml:space="preserve">ability to commence preparation of an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>.</w:t>
      </w:r>
    </w:p>
    <w:p w14:paraId="4F00637C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</w:rPr>
      </w:pPr>
    </w:p>
    <w:p w14:paraId="5CF5619D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  <w:lang w:val="en-US"/>
        </w:rPr>
      </w:pPr>
      <w:r w:rsidRPr="004F4BA0">
        <w:rPr>
          <w:b w:val="0"/>
          <w:sz w:val="24"/>
          <w:szCs w:val="24"/>
        </w:rPr>
        <w:t xml:space="preserve">Should there be any change in any information provided by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after it has been submitted to</w:t>
      </w:r>
      <w:r w:rsidRPr="004F4BA0">
        <w:rPr>
          <w:bCs/>
          <w:sz w:val="24"/>
          <w:szCs w:val="24"/>
        </w:rPr>
        <w:t xml:space="preserve"> 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,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must immediately inform</w:t>
      </w:r>
      <w:r w:rsidRPr="004F4BA0">
        <w:rPr>
          <w:bCs/>
          <w:sz w:val="24"/>
          <w:szCs w:val="24"/>
        </w:rPr>
        <w:t xml:space="preserve"> 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of such a change.</w:t>
      </w:r>
    </w:p>
    <w:p w14:paraId="4CAEAE82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</w:rPr>
      </w:pPr>
    </w:p>
    <w:p w14:paraId="64698F56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  <w:lang w:val="en-US"/>
        </w:rPr>
      </w:pPr>
      <w:r w:rsidRPr="004F4BA0">
        <w:rPr>
          <w:b w:val="0"/>
          <w:sz w:val="24"/>
          <w:szCs w:val="24"/>
        </w:rPr>
        <w:t xml:space="preserve">The effective date upon which the application is </w:t>
      </w:r>
      <w:r w:rsidR="00A444F9" w:rsidRPr="004F4BA0">
        <w:rPr>
          <w:b w:val="0"/>
          <w:sz w:val="24"/>
          <w:szCs w:val="24"/>
        </w:rPr>
        <w:t xml:space="preserve">deemed to have been received by </w:t>
      </w:r>
      <w:r w:rsidR="00A444F9" w:rsidRPr="004F4BA0">
        <w:rPr>
          <w:sz w:val="24"/>
          <w:szCs w:val="24"/>
        </w:rPr>
        <w:t>The Company</w:t>
      </w:r>
      <w:r w:rsidR="00A444F9" w:rsidRPr="004F4BA0">
        <w:rPr>
          <w:b w:val="0"/>
          <w:sz w:val="24"/>
          <w:szCs w:val="24"/>
        </w:rPr>
        <w:t xml:space="preserve"> </w:t>
      </w:r>
      <w:r w:rsidRPr="004F4BA0">
        <w:rPr>
          <w:b w:val="0"/>
          <w:sz w:val="24"/>
          <w:szCs w:val="24"/>
        </w:rPr>
        <w:t>shall be the date when</w:t>
      </w:r>
      <w:r w:rsidRPr="004F4BA0">
        <w:rPr>
          <w:bCs/>
          <w:sz w:val="24"/>
          <w:szCs w:val="24"/>
        </w:rPr>
        <w:t xml:space="preserve"> 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is reasonably satisfied that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has completed Section A</w:t>
      </w:r>
      <w:r w:rsidR="00A444F9" w:rsidRPr="004F4BA0">
        <w:rPr>
          <w:b w:val="0"/>
          <w:sz w:val="24"/>
          <w:szCs w:val="24"/>
        </w:rPr>
        <w:t xml:space="preserve"> and paid </w:t>
      </w:r>
      <w:r w:rsidR="00A444F9" w:rsidRPr="004F4BA0">
        <w:rPr>
          <w:sz w:val="24"/>
          <w:szCs w:val="24"/>
        </w:rPr>
        <w:t>The Company</w:t>
      </w:r>
      <w:r w:rsidR="00A444F9" w:rsidRPr="004F4BA0">
        <w:rPr>
          <w:b w:val="0"/>
          <w:sz w:val="24"/>
          <w:szCs w:val="24"/>
        </w:rPr>
        <w:t xml:space="preserve"> the application fee set out in the Statement of Use of System Charges</w:t>
      </w:r>
      <w:r w:rsidR="00E61D78">
        <w:rPr>
          <w:rStyle w:val="FootnoteReference"/>
          <w:b w:val="0"/>
          <w:szCs w:val="24"/>
        </w:rPr>
        <w:footnoteReference w:id="2"/>
      </w:r>
      <w:r w:rsidRPr="004F4BA0">
        <w:rPr>
          <w:b w:val="0"/>
          <w:sz w:val="24"/>
          <w:szCs w:val="24"/>
        </w:rPr>
        <w:t xml:space="preserve">. </w:t>
      </w: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shall notify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of such date.</w:t>
      </w:r>
    </w:p>
    <w:p w14:paraId="40ACB57A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sz w:val="24"/>
          <w:szCs w:val="24"/>
        </w:rPr>
      </w:pPr>
    </w:p>
    <w:p w14:paraId="3CBADDFD" w14:textId="592BB853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will make the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 in accordance with the terms of Paragraph 3.7 or 9.21 (</w:t>
      </w:r>
      <w:r w:rsidRPr="004F4BA0">
        <w:rPr>
          <w:sz w:val="24"/>
          <w:szCs w:val="24"/>
        </w:rPr>
        <w:t>Use of System Application</w:t>
      </w:r>
      <w:r w:rsidRPr="004F4BA0">
        <w:rPr>
          <w:b w:val="0"/>
          <w:sz w:val="24"/>
          <w:szCs w:val="24"/>
        </w:rPr>
        <w:t xml:space="preserve">) of the </w:t>
      </w:r>
      <w:r w:rsidRPr="004F4BA0">
        <w:rPr>
          <w:sz w:val="24"/>
          <w:szCs w:val="24"/>
        </w:rPr>
        <w:t>CUSC</w:t>
      </w:r>
      <w:r w:rsidRPr="004F4BA0">
        <w:rPr>
          <w:b w:val="0"/>
          <w:sz w:val="24"/>
          <w:szCs w:val="24"/>
        </w:rPr>
        <w:t xml:space="preserve"> and the </w:t>
      </w:r>
      <w:r w:rsidR="00F1723D" w:rsidRPr="00EE3307">
        <w:rPr>
          <w:bCs/>
          <w:sz w:val="24"/>
          <w:szCs w:val="24"/>
        </w:rPr>
        <w:t>ESO</w:t>
      </w:r>
      <w:r w:rsidRPr="004F4BA0">
        <w:rPr>
          <w:sz w:val="24"/>
          <w:szCs w:val="24"/>
        </w:rPr>
        <w:t xml:space="preserve"> Licence</w:t>
      </w:r>
      <w:r w:rsidRPr="004F4BA0">
        <w:rPr>
          <w:b w:val="0"/>
          <w:sz w:val="24"/>
          <w:szCs w:val="24"/>
        </w:rPr>
        <w:t>.</w:t>
      </w:r>
    </w:p>
    <w:p w14:paraId="67E3167D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sz w:val="24"/>
          <w:szCs w:val="24"/>
        </w:rPr>
      </w:pPr>
    </w:p>
    <w:p w14:paraId="0DE2A29D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will make the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 as soon as is reasonably practicable and in any event within 28 days of the effective date of the application or such longer period as the </w:t>
      </w:r>
      <w:r w:rsidRPr="004F4BA0">
        <w:rPr>
          <w:sz w:val="24"/>
          <w:szCs w:val="24"/>
        </w:rPr>
        <w:t>Authority</w:t>
      </w:r>
      <w:r w:rsidRPr="004F4BA0">
        <w:rPr>
          <w:b w:val="0"/>
          <w:sz w:val="24"/>
          <w:szCs w:val="24"/>
        </w:rPr>
        <w:t xml:space="preserve"> agrees to.</w:t>
      </w:r>
    </w:p>
    <w:p w14:paraId="4A851569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</w:rPr>
      </w:pPr>
    </w:p>
    <w:p w14:paraId="6E9335B5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 w:val="0"/>
          <w:sz w:val="24"/>
          <w:szCs w:val="24"/>
        </w:rPr>
        <w:t xml:space="preserve">If the </w:t>
      </w:r>
      <w:r w:rsidRPr="004F4BA0">
        <w:rPr>
          <w:bCs/>
          <w:sz w:val="24"/>
          <w:szCs w:val="24"/>
        </w:rPr>
        <w:t xml:space="preserve">Applicant </w:t>
      </w:r>
      <w:r w:rsidRPr="004F4BA0">
        <w:rPr>
          <w:b w:val="0"/>
          <w:sz w:val="24"/>
          <w:szCs w:val="24"/>
        </w:rPr>
        <w:t xml:space="preserve">is not already a </w:t>
      </w:r>
      <w:r w:rsidRPr="004F4BA0">
        <w:rPr>
          <w:bCs/>
          <w:sz w:val="24"/>
          <w:szCs w:val="24"/>
        </w:rPr>
        <w:t>CUSC Party</w:t>
      </w:r>
      <w:r w:rsidRPr="004F4BA0">
        <w:rPr>
          <w:b w:val="0"/>
          <w:sz w:val="24"/>
          <w:szCs w:val="24"/>
        </w:rPr>
        <w:t xml:space="preserve"> the </w:t>
      </w:r>
      <w:r w:rsidRPr="004F4BA0">
        <w:rPr>
          <w:bCs/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will be required as part of this application form to un</w:t>
      </w:r>
      <w:smartTag w:uri="urn:schemas-microsoft-com:office:smarttags" w:element="PersonName">
        <w:r w:rsidRPr="004F4BA0">
          <w:rPr>
            <w:b w:val="0"/>
            <w:sz w:val="24"/>
            <w:szCs w:val="24"/>
          </w:rPr>
          <w:t>der</w:t>
        </w:r>
      </w:smartTag>
      <w:r w:rsidRPr="004F4BA0">
        <w:rPr>
          <w:b w:val="0"/>
          <w:sz w:val="24"/>
          <w:szCs w:val="24"/>
        </w:rPr>
        <w:t xml:space="preserve">take that </w:t>
      </w:r>
      <w:r w:rsidR="003D001F">
        <w:rPr>
          <w:b w:val="0"/>
          <w:sz w:val="24"/>
          <w:szCs w:val="24"/>
        </w:rPr>
        <w:t xml:space="preserve">they </w:t>
      </w:r>
      <w:r w:rsidRPr="004F4BA0">
        <w:rPr>
          <w:b w:val="0"/>
          <w:sz w:val="24"/>
          <w:szCs w:val="24"/>
        </w:rPr>
        <w:t xml:space="preserve">will comply with the provisions of the </w:t>
      </w:r>
      <w:r w:rsidRPr="004F4BA0">
        <w:rPr>
          <w:sz w:val="24"/>
          <w:szCs w:val="24"/>
        </w:rPr>
        <w:t>Grid Code</w:t>
      </w:r>
      <w:r w:rsidRPr="004F4BA0">
        <w:rPr>
          <w:b w:val="0"/>
          <w:sz w:val="24"/>
          <w:szCs w:val="24"/>
        </w:rPr>
        <w:t xml:space="preserve"> for the time being in force. Copies of the </w:t>
      </w:r>
      <w:r w:rsidRPr="004F4BA0">
        <w:rPr>
          <w:sz w:val="24"/>
          <w:szCs w:val="24"/>
        </w:rPr>
        <w:t>Grid Code</w:t>
      </w:r>
      <w:r w:rsidRPr="004F4BA0">
        <w:rPr>
          <w:b w:val="0"/>
          <w:sz w:val="24"/>
          <w:szCs w:val="24"/>
        </w:rPr>
        <w:t xml:space="preserve"> and the </w:t>
      </w:r>
      <w:r w:rsidRPr="004F4BA0">
        <w:rPr>
          <w:sz w:val="24"/>
          <w:szCs w:val="24"/>
        </w:rPr>
        <w:t xml:space="preserve">CUSC </w:t>
      </w:r>
      <w:r w:rsidRPr="004F4BA0">
        <w:rPr>
          <w:b w:val="0"/>
          <w:sz w:val="24"/>
          <w:szCs w:val="24"/>
        </w:rPr>
        <w:t xml:space="preserve">are available on </w:t>
      </w: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lastRenderedPageBreak/>
        <w:t>Company’s</w:t>
      </w:r>
      <w:r w:rsidRPr="004F4BA0">
        <w:rPr>
          <w:b w:val="0"/>
          <w:sz w:val="24"/>
          <w:szCs w:val="24"/>
        </w:rPr>
        <w:t xml:space="preserve"> </w:t>
      </w:r>
      <w:r w:rsidRPr="004F4BA0">
        <w:rPr>
          <w:sz w:val="24"/>
          <w:szCs w:val="24"/>
        </w:rPr>
        <w:t>Website</w:t>
      </w:r>
      <w:r w:rsidR="00E61D78">
        <w:rPr>
          <w:rStyle w:val="FootnoteReference"/>
          <w:szCs w:val="24"/>
        </w:rPr>
        <w:footnoteReference w:id="3"/>
      </w:r>
      <w:r w:rsidRPr="004F4BA0">
        <w:rPr>
          <w:b w:val="0"/>
          <w:sz w:val="24"/>
          <w:szCs w:val="24"/>
        </w:rPr>
        <w:t xml:space="preserve"> and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is advised to study them carefully. </w:t>
      </w:r>
      <w:r w:rsidRPr="004F4BA0">
        <w:rPr>
          <w:sz w:val="24"/>
          <w:szCs w:val="24"/>
        </w:rPr>
        <w:t>Data</w:t>
      </w:r>
      <w:r w:rsidRPr="004F4BA0">
        <w:rPr>
          <w:b w:val="0"/>
          <w:sz w:val="24"/>
          <w:szCs w:val="24"/>
        </w:rPr>
        <w:t xml:space="preserve"> submitted pursuant to this application shall be deemed submitted pursuant to the </w:t>
      </w:r>
      <w:r w:rsidRPr="004F4BA0">
        <w:rPr>
          <w:sz w:val="24"/>
          <w:szCs w:val="24"/>
        </w:rPr>
        <w:t>Grid Code</w:t>
      </w:r>
      <w:r w:rsidRPr="004F4BA0">
        <w:rPr>
          <w:b w:val="0"/>
          <w:sz w:val="24"/>
          <w:szCs w:val="24"/>
        </w:rPr>
        <w:t>.</w:t>
      </w:r>
    </w:p>
    <w:p w14:paraId="2080556B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sz w:val="24"/>
          <w:szCs w:val="24"/>
        </w:rPr>
      </w:pPr>
    </w:p>
    <w:p w14:paraId="7659BCAA" w14:textId="47FAAE52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>Company's</w:t>
      </w:r>
      <w:r w:rsidRPr="004F4BA0">
        <w:rPr>
          <w:b w:val="0"/>
          <w:sz w:val="24"/>
          <w:szCs w:val="24"/>
        </w:rPr>
        <w:t xml:space="preserve">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 will be based to the extent appropriate upon its standard form terms for </w:t>
      </w:r>
      <w:r w:rsidRPr="004F4BA0">
        <w:rPr>
          <w:sz w:val="24"/>
          <w:szCs w:val="24"/>
        </w:rPr>
        <w:t>Use of System</w:t>
      </w:r>
      <w:r w:rsidRPr="004F4BA0">
        <w:rPr>
          <w:b w:val="0"/>
          <w:sz w:val="24"/>
          <w:szCs w:val="24"/>
        </w:rPr>
        <w:t xml:space="preserve"> </w:t>
      </w:r>
      <w:r w:rsidRPr="004F4BA0">
        <w:rPr>
          <w:sz w:val="24"/>
          <w:szCs w:val="24"/>
        </w:rPr>
        <w:t>Offer</w:t>
      </w:r>
      <w:r w:rsidRPr="004F4BA0">
        <w:rPr>
          <w:b w:val="0"/>
          <w:sz w:val="24"/>
          <w:szCs w:val="24"/>
        </w:rPr>
        <w:t xml:space="preserve"> and the </w:t>
      </w:r>
      <w:r w:rsidRPr="004F4BA0">
        <w:rPr>
          <w:sz w:val="24"/>
          <w:szCs w:val="24"/>
        </w:rPr>
        <w:t xml:space="preserve">Charging Statements </w:t>
      </w:r>
      <w:r w:rsidRPr="004F4BA0">
        <w:rPr>
          <w:b w:val="0"/>
          <w:sz w:val="24"/>
          <w:szCs w:val="24"/>
        </w:rPr>
        <w:t>issued by</w:t>
      </w:r>
      <w:r w:rsidRPr="004F4BA0">
        <w:rPr>
          <w:sz w:val="24"/>
          <w:szCs w:val="24"/>
        </w:rPr>
        <w:t xml:space="preserve"> The Company</w:t>
      </w:r>
      <w:r w:rsidRPr="004F4BA0">
        <w:rPr>
          <w:b w:val="0"/>
          <w:sz w:val="24"/>
          <w:szCs w:val="24"/>
        </w:rPr>
        <w:t xml:space="preserve"> un</w:t>
      </w:r>
      <w:smartTag w:uri="urn:schemas-microsoft-com:office:smarttags" w:element="PersonName">
        <w:r w:rsidRPr="004F4BA0">
          <w:rPr>
            <w:b w:val="0"/>
            <w:sz w:val="24"/>
            <w:szCs w:val="24"/>
          </w:rPr>
          <w:t>der</w:t>
        </w:r>
      </w:smartTag>
      <w:r w:rsidRPr="004F4BA0">
        <w:rPr>
          <w:b w:val="0"/>
          <w:sz w:val="24"/>
          <w:szCs w:val="24"/>
        </w:rPr>
        <w:t xml:space="preserve"> </w:t>
      </w:r>
      <w:r w:rsidR="00F1723D">
        <w:rPr>
          <w:b w:val="0"/>
          <w:sz w:val="24"/>
          <w:szCs w:val="24"/>
        </w:rPr>
        <w:t>c</w:t>
      </w:r>
      <w:r w:rsidRPr="004F4BA0">
        <w:rPr>
          <w:b w:val="0"/>
          <w:sz w:val="24"/>
          <w:szCs w:val="24"/>
        </w:rPr>
        <w:t xml:space="preserve">onditions </w:t>
      </w:r>
      <w:r w:rsidR="00F1723D">
        <w:rPr>
          <w:b w:val="0"/>
          <w:sz w:val="24"/>
          <w:szCs w:val="24"/>
        </w:rPr>
        <w:t>E10 and E11</w:t>
      </w:r>
      <w:r w:rsidRPr="004F4BA0">
        <w:rPr>
          <w:b w:val="0"/>
          <w:sz w:val="24"/>
          <w:szCs w:val="24"/>
        </w:rPr>
        <w:t xml:space="preserve"> of the </w:t>
      </w:r>
      <w:r w:rsidR="00F1723D" w:rsidRPr="00EE3307">
        <w:rPr>
          <w:bCs/>
          <w:sz w:val="24"/>
          <w:szCs w:val="24"/>
        </w:rPr>
        <w:t>ESO</w:t>
      </w:r>
      <w:r w:rsidRPr="004F4BA0">
        <w:rPr>
          <w:sz w:val="24"/>
          <w:szCs w:val="24"/>
        </w:rPr>
        <w:t xml:space="preserve"> Licence</w:t>
      </w:r>
      <w:r w:rsidRPr="004F4BA0">
        <w:rPr>
          <w:b w:val="0"/>
          <w:sz w:val="24"/>
          <w:szCs w:val="24"/>
        </w:rPr>
        <w:t xml:space="preserve">.  The </w:t>
      </w:r>
      <w:r w:rsidRPr="004F4BA0">
        <w:rPr>
          <w:sz w:val="24"/>
          <w:szCs w:val="24"/>
        </w:rPr>
        <w:t>Applicant</w:t>
      </w:r>
      <w:r w:rsidRPr="004F4BA0">
        <w:rPr>
          <w:b w:val="0"/>
          <w:sz w:val="24"/>
          <w:szCs w:val="24"/>
        </w:rPr>
        <w:t xml:space="preserve"> should bear in mind </w:t>
      </w: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 xml:space="preserve">Company's </w:t>
      </w:r>
      <w:r w:rsidRPr="004F4BA0">
        <w:rPr>
          <w:b w:val="0"/>
          <w:sz w:val="24"/>
          <w:szCs w:val="24"/>
        </w:rPr>
        <w:t>standard form terms of offer when making this application.</w:t>
      </w:r>
    </w:p>
    <w:p w14:paraId="6BA7BAF1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</w:rPr>
      </w:pPr>
    </w:p>
    <w:p w14:paraId="1CBBB30D" w14:textId="4D37AD8D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 w:val="0"/>
          <w:sz w:val="24"/>
          <w:szCs w:val="24"/>
        </w:rPr>
        <w:t>Please complete this application form in black print and return it duly signed to</w:t>
      </w:r>
      <w:r w:rsidR="007A5B92">
        <w:rPr>
          <w:b w:val="0"/>
          <w:sz w:val="24"/>
          <w:szCs w:val="24"/>
        </w:rPr>
        <w:t xml:space="preserve"> </w:t>
      </w:r>
      <w:r w:rsidR="00E61D78">
        <w:rPr>
          <w:sz w:val="24"/>
          <w:szCs w:val="24"/>
        </w:rPr>
        <w:t xml:space="preserve">Electricity Connections, </w:t>
      </w:r>
      <w:r w:rsidR="00352040">
        <w:rPr>
          <w:sz w:val="24"/>
          <w:szCs w:val="24"/>
        </w:rPr>
        <w:t>National Energy System Operator</w:t>
      </w:r>
      <w:r w:rsidR="00E61D78">
        <w:rPr>
          <w:sz w:val="24"/>
          <w:szCs w:val="24"/>
        </w:rPr>
        <w:t>, Faraday House, Warwick Technology Park, Gallows Hill, Warwick, CV34 6DA</w:t>
      </w:r>
      <w:r w:rsidR="007A5B92">
        <w:rPr>
          <w:b w:val="0"/>
          <w:sz w:val="24"/>
          <w:szCs w:val="24"/>
        </w:rPr>
        <w:t>.</w:t>
      </w:r>
      <w:r w:rsidR="00C02F5B" w:rsidRPr="004F4BA0">
        <w:rPr>
          <w:b w:val="0"/>
          <w:sz w:val="24"/>
          <w:szCs w:val="24"/>
        </w:rPr>
        <w:t xml:space="preserve"> </w:t>
      </w:r>
      <w:r w:rsidR="00C02F5B" w:rsidRPr="004F4BA0">
        <w:rPr>
          <w:rFonts w:cs="Arial"/>
          <w:b w:val="0"/>
          <w:szCs w:val="24"/>
        </w:rPr>
        <w:t xml:space="preserve">In addition to returning the application to the Customer Services Manager an electronic form may be e-mailed to </w:t>
      </w:r>
      <w:r w:rsidR="00C02F5B" w:rsidRPr="004F4BA0">
        <w:rPr>
          <w:rFonts w:cs="Arial"/>
          <w:szCs w:val="24"/>
        </w:rPr>
        <w:t>The Compan</w:t>
      </w:r>
      <w:r w:rsidR="007A5B92">
        <w:rPr>
          <w:rFonts w:cs="Arial"/>
          <w:szCs w:val="24"/>
        </w:rPr>
        <w:t xml:space="preserve">y. </w:t>
      </w:r>
    </w:p>
    <w:p w14:paraId="67D0CB2B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  <w:rPr>
          <w:b w:val="0"/>
          <w:sz w:val="24"/>
          <w:szCs w:val="24"/>
        </w:rPr>
      </w:pPr>
    </w:p>
    <w:p w14:paraId="500F1B78" w14:textId="77777777" w:rsidR="006C3E67" w:rsidRPr="004F4BA0" w:rsidRDefault="006C3E67" w:rsidP="006C3E67">
      <w:pPr>
        <w:pStyle w:val="Heading2"/>
        <w:keepNext w:val="0"/>
        <w:widowControl w:val="0"/>
        <w:numPr>
          <w:ilvl w:val="0"/>
          <w:numId w:val="1"/>
        </w:numPr>
        <w:tabs>
          <w:tab w:val="clear" w:pos="360"/>
          <w:tab w:val="num" w:pos="851"/>
        </w:tabs>
        <w:spacing w:before="0"/>
        <w:ind w:left="851" w:hanging="851"/>
        <w:jc w:val="both"/>
        <w:rPr>
          <w:b w:val="0"/>
          <w:sz w:val="24"/>
          <w:szCs w:val="24"/>
        </w:rPr>
      </w:pPr>
      <w:r w:rsidRPr="004F4BA0">
        <w:rPr>
          <w:b w:val="0"/>
          <w:sz w:val="24"/>
          <w:szCs w:val="24"/>
        </w:rPr>
        <w:t xml:space="preserve">For the most up to date contact details applicants are advised to visit </w:t>
      </w:r>
      <w:r w:rsidRPr="004F4BA0">
        <w:rPr>
          <w:bCs/>
          <w:sz w:val="24"/>
          <w:szCs w:val="24"/>
        </w:rPr>
        <w:t xml:space="preserve">The </w:t>
      </w:r>
      <w:r w:rsidRPr="004F4BA0">
        <w:rPr>
          <w:sz w:val="24"/>
          <w:szCs w:val="24"/>
        </w:rPr>
        <w:t>Company</w:t>
      </w:r>
      <w:r w:rsidRPr="004F4BA0">
        <w:rPr>
          <w:b w:val="0"/>
          <w:sz w:val="24"/>
          <w:szCs w:val="24"/>
        </w:rPr>
        <w:t xml:space="preserve"> </w:t>
      </w:r>
      <w:r w:rsidRPr="004F4BA0">
        <w:rPr>
          <w:sz w:val="24"/>
          <w:szCs w:val="24"/>
        </w:rPr>
        <w:t>Website</w:t>
      </w:r>
      <w:r w:rsidR="00E61D78">
        <w:rPr>
          <w:rStyle w:val="FootnoteReference"/>
          <w:szCs w:val="24"/>
        </w:rPr>
        <w:footnoteReference w:id="4"/>
      </w:r>
      <w:r w:rsidRPr="004F4BA0">
        <w:rPr>
          <w:b w:val="0"/>
          <w:sz w:val="24"/>
          <w:szCs w:val="24"/>
        </w:rPr>
        <w:t>.</w:t>
      </w:r>
    </w:p>
    <w:p w14:paraId="6E9DA52E" w14:textId="77777777" w:rsidR="00E61D78" w:rsidRDefault="00E61D78" w:rsidP="006C3E67">
      <w:pPr>
        <w:pStyle w:val="Heading2"/>
        <w:keepNext w:val="0"/>
        <w:widowControl w:val="0"/>
        <w:spacing w:before="0"/>
        <w:jc w:val="both"/>
        <w:rPr>
          <w:b w:val="0"/>
        </w:rPr>
      </w:pPr>
    </w:p>
    <w:p w14:paraId="30D6C6B4" w14:textId="77777777" w:rsidR="00E61D78" w:rsidRPr="00E61D78" w:rsidRDefault="00E61D78" w:rsidP="00647B0E"/>
    <w:p w14:paraId="3A91BDEF" w14:textId="77777777" w:rsidR="00E61D78" w:rsidRPr="00E61D78" w:rsidRDefault="00E61D78" w:rsidP="00647B0E"/>
    <w:p w14:paraId="04304BCD" w14:textId="77777777" w:rsidR="00E61D78" w:rsidRPr="005E5E71" w:rsidRDefault="00E61D78" w:rsidP="00647B0E"/>
    <w:p w14:paraId="4BD8A002" w14:textId="77777777" w:rsidR="00E61D78" w:rsidRPr="00647B0E" w:rsidRDefault="00E61D78" w:rsidP="00647B0E"/>
    <w:p w14:paraId="507F50D5" w14:textId="77777777" w:rsidR="00E61D78" w:rsidRPr="00647B0E" w:rsidRDefault="00E61D78" w:rsidP="00647B0E"/>
    <w:p w14:paraId="3F4CC8A1" w14:textId="77777777" w:rsidR="00E61D78" w:rsidRPr="00647B0E" w:rsidRDefault="00E61D78" w:rsidP="00647B0E"/>
    <w:p w14:paraId="7FB9ACBD" w14:textId="77777777" w:rsidR="00E61D78" w:rsidRPr="00647B0E" w:rsidRDefault="00E61D78" w:rsidP="00647B0E"/>
    <w:p w14:paraId="1124D037" w14:textId="77777777" w:rsidR="00E61D78" w:rsidRDefault="00E61D78" w:rsidP="00E61D78"/>
    <w:p w14:paraId="4C5483B4" w14:textId="77777777" w:rsidR="006C3E67" w:rsidRPr="00E61D78" w:rsidRDefault="006C3E67" w:rsidP="00647B0E">
      <w:pPr>
        <w:tabs>
          <w:tab w:val="center" w:pos="4252"/>
        </w:tabs>
        <w:sectPr w:rsidR="006C3E67" w:rsidRPr="00E61D7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418" w:right="1701" w:bottom="1418" w:left="1701" w:header="706" w:footer="706" w:gutter="0"/>
          <w:paperSrc w:first="2" w:other="2"/>
          <w:pgNumType w:start="1"/>
          <w:cols w:space="720"/>
        </w:sectPr>
      </w:pPr>
    </w:p>
    <w:p w14:paraId="614D734B" w14:textId="77777777" w:rsidR="006C3E67" w:rsidRPr="004F4BA0" w:rsidRDefault="006C3E67" w:rsidP="006C3E67">
      <w:pPr>
        <w:pStyle w:val="Heading2"/>
        <w:keepNext w:val="0"/>
        <w:widowControl w:val="0"/>
        <w:spacing w:before="0"/>
        <w:jc w:val="both"/>
      </w:pPr>
    </w:p>
    <w:p w14:paraId="734CFB74" w14:textId="77777777" w:rsidR="006C3E67" w:rsidRPr="004F4BA0" w:rsidRDefault="006C3E67" w:rsidP="006C3E67">
      <w:pPr>
        <w:pStyle w:val="BodyText"/>
        <w:jc w:val="both"/>
        <w:rPr>
          <w:b/>
        </w:rPr>
      </w:pPr>
    </w:p>
    <w:p w14:paraId="6B5790F7" w14:textId="77777777" w:rsidR="006C3E67" w:rsidRPr="004F4BA0" w:rsidRDefault="006C3E67" w:rsidP="006C3E67">
      <w:pPr>
        <w:pStyle w:val="BodyText"/>
        <w:rPr>
          <w:rFonts w:ascii="Arial" w:hAnsi="Arial"/>
          <w:b/>
          <w:u w:val="single"/>
        </w:rPr>
      </w:pPr>
      <w:r w:rsidRPr="004F4BA0">
        <w:rPr>
          <w:rFonts w:ascii="Arial" w:hAnsi="Arial"/>
          <w:b/>
        </w:rPr>
        <w:t>SECTION A.</w:t>
      </w:r>
      <w:r w:rsidRPr="004F4BA0">
        <w:rPr>
          <w:rFonts w:ascii="Arial" w:hAnsi="Arial"/>
          <w:b/>
        </w:rPr>
        <w:tab/>
      </w:r>
      <w:r w:rsidRPr="004F4BA0">
        <w:rPr>
          <w:rFonts w:ascii="Arial" w:hAnsi="Arial"/>
          <w:b/>
          <w:u w:val="single"/>
        </w:rPr>
        <w:t>DETAILS OF APPLICANT (in respect of this application)</w:t>
      </w:r>
    </w:p>
    <w:p w14:paraId="19614F71" w14:textId="77777777" w:rsidR="006C3E67" w:rsidRPr="004F4BA0" w:rsidRDefault="006C3E67" w:rsidP="006C3E67">
      <w:pPr>
        <w:pStyle w:val="BodyText"/>
        <w:rPr>
          <w:rFonts w:ascii="Arial" w:hAnsi="Arial"/>
          <w:b/>
          <w:u w:val="single"/>
        </w:rPr>
      </w:pPr>
    </w:p>
    <w:p w14:paraId="45315155" w14:textId="77777777" w:rsidR="006C3E67" w:rsidRPr="004F4BA0" w:rsidRDefault="006C3E67" w:rsidP="006C3E67">
      <w:pPr>
        <w:pStyle w:val="BodyText"/>
        <w:rPr>
          <w:rFonts w:ascii="Arial" w:hAnsi="Arial"/>
          <w:b/>
          <w:u w:val="single"/>
        </w:rPr>
      </w:pPr>
      <w:r w:rsidRPr="004F4BA0">
        <w:rPr>
          <w:rFonts w:ascii="Arial" w:hAnsi="Arial"/>
        </w:rPr>
        <w:t>1.</w:t>
      </w:r>
      <w:r w:rsidRPr="004F4BA0">
        <w:rPr>
          <w:rFonts w:ascii="Arial" w:hAnsi="Arial"/>
        </w:rPr>
        <w:tab/>
      </w:r>
      <w:r w:rsidRPr="004F4BA0">
        <w:rPr>
          <w:rFonts w:ascii="Arial" w:hAnsi="Arial"/>
          <w:b/>
          <w:u w:val="single"/>
        </w:rPr>
        <w:t>Registered Company</w:t>
      </w:r>
    </w:p>
    <w:p w14:paraId="1009F4F6" w14:textId="77777777" w:rsidR="006C3E67" w:rsidRPr="004F4BA0" w:rsidRDefault="006C3E67" w:rsidP="006C3E67">
      <w:pPr>
        <w:pStyle w:val="BodyText"/>
        <w:rPr>
          <w:rFonts w:ascii="Arial" w:hAnsi="Arial"/>
        </w:rPr>
      </w:pPr>
    </w:p>
    <w:p w14:paraId="690734FE" w14:textId="77777777" w:rsidR="006C3E67" w:rsidRPr="004F4BA0" w:rsidRDefault="006C3E67" w:rsidP="006C3E67">
      <w:pPr>
        <w:pStyle w:val="BodyText"/>
        <w:ind w:firstLine="720"/>
        <w:rPr>
          <w:rFonts w:ascii="Arial" w:hAnsi="Arial"/>
        </w:rPr>
      </w:pPr>
      <w:r w:rsidRPr="004F4BA0">
        <w:rPr>
          <w:rFonts w:ascii="Arial" w:hAnsi="Arial"/>
        </w:rPr>
        <w:t>Name:…………………………………………………………………………...</w:t>
      </w:r>
    </w:p>
    <w:p w14:paraId="5488D3E2" w14:textId="77777777" w:rsidR="006C3E67" w:rsidRPr="004F4BA0" w:rsidRDefault="006C3E67" w:rsidP="006C3E67">
      <w:pPr>
        <w:pStyle w:val="BodyText"/>
        <w:ind w:firstLine="720"/>
        <w:rPr>
          <w:rFonts w:ascii="Arial" w:hAnsi="Arial"/>
        </w:rPr>
      </w:pPr>
    </w:p>
    <w:p w14:paraId="20355640" w14:textId="77777777" w:rsidR="006C3E67" w:rsidRPr="004F4BA0" w:rsidRDefault="006C3E67" w:rsidP="006C3E67">
      <w:pPr>
        <w:pStyle w:val="BodyText"/>
        <w:ind w:firstLine="720"/>
        <w:rPr>
          <w:rFonts w:ascii="Arial" w:hAnsi="Arial"/>
        </w:rPr>
      </w:pPr>
      <w:r w:rsidRPr="004F4BA0">
        <w:rPr>
          <w:rFonts w:ascii="Arial" w:hAnsi="Arial"/>
        </w:rPr>
        <w:t>Address (of Registered Office in the case of a Company):</w:t>
      </w:r>
    </w:p>
    <w:p w14:paraId="393AA43A" w14:textId="77777777" w:rsidR="006C3E67" w:rsidRPr="004F4BA0" w:rsidRDefault="006C3E67" w:rsidP="006C3E67">
      <w:pPr>
        <w:pStyle w:val="BodyText"/>
        <w:ind w:firstLine="720"/>
        <w:rPr>
          <w:rFonts w:ascii="Arial" w:hAnsi="Arial"/>
        </w:rPr>
      </w:pPr>
    </w:p>
    <w:p w14:paraId="19BB09C8" w14:textId="77777777" w:rsidR="006C3E67" w:rsidRPr="004F4BA0" w:rsidRDefault="006C3E67" w:rsidP="006C3E67">
      <w:pPr>
        <w:pStyle w:val="BodyText"/>
        <w:tabs>
          <w:tab w:val="left" w:pos="1890"/>
        </w:tabs>
        <w:ind w:firstLine="720"/>
        <w:rPr>
          <w:rFonts w:ascii="Arial" w:hAnsi="Arial"/>
        </w:rPr>
      </w:pPr>
      <w:r w:rsidRPr="004F4BA0">
        <w:rPr>
          <w:rFonts w:ascii="Arial" w:hAnsi="Arial"/>
        </w:rPr>
        <w:t>....................................................................................................................</w:t>
      </w:r>
    </w:p>
    <w:p w14:paraId="377306CA" w14:textId="77777777" w:rsidR="006C3E67" w:rsidRPr="004F4BA0" w:rsidRDefault="006C3E67" w:rsidP="006C3E67">
      <w:pPr>
        <w:pStyle w:val="subclauseindent"/>
        <w:tabs>
          <w:tab w:val="left" w:pos="720"/>
          <w:tab w:val="left" w:pos="1890"/>
        </w:tabs>
        <w:spacing w:after="0"/>
        <w:ind w:left="0"/>
        <w:rPr>
          <w:rFonts w:ascii="Arial" w:hAnsi="Arial"/>
          <w:szCs w:val="20"/>
        </w:rPr>
      </w:pPr>
      <w:r w:rsidRPr="004F4BA0">
        <w:rPr>
          <w:rFonts w:ascii="Arial" w:hAnsi="Arial"/>
          <w:szCs w:val="20"/>
        </w:rPr>
        <w:tab/>
      </w:r>
    </w:p>
    <w:p w14:paraId="52D831A6" w14:textId="77777777" w:rsidR="006C3E67" w:rsidRPr="004F4BA0" w:rsidRDefault="006C3E67" w:rsidP="006C3E67">
      <w:pPr>
        <w:pStyle w:val="subclauseindent"/>
        <w:tabs>
          <w:tab w:val="left" w:pos="720"/>
          <w:tab w:val="left" w:pos="1890"/>
        </w:tabs>
        <w:spacing w:after="0"/>
        <w:ind w:left="0"/>
        <w:rPr>
          <w:rFonts w:ascii="Arial" w:hAnsi="Arial"/>
        </w:rPr>
      </w:pPr>
      <w:r w:rsidRPr="004F4BA0">
        <w:rPr>
          <w:rFonts w:ascii="Arial" w:hAnsi="Arial"/>
          <w:szCs w:val="20"/>
        </w:rPr>
        <w:tab/>
      </w:r>
      <w:r w:rsidRPr="004F4BA0">
        <w:rPr>
          <w:rFonts w:ascii="Arial" w:hAnsi="Arial"/>
        </w:rPr>
        <w:t>....................................................................................................................</w:t>
      </w:r>
    </w:p>
    <w:p w14:paraId="4AF584F8" w14:textId="77777777" w:rsidR="006C3E67" w:rsidRPr="004F4BA0" w:rsidRDefault="006C3E67" w:rsidP="006C3E67">
      <w:pPr>
        <w:pStyle w:val="subclauseindent"/>
        <w:tabs>
          <w:tab w:val="left" w:pos="720"/>
          <w:tab w:val="left" w:pos="1890"/>
        </w:tabs>
        <w:spacing w:after="0"/>
        <w:ind w:left="0"/>
        <w:rPr>
          <w:rFonts w:ascii="Arial" w:hAnsi="Arial"/>
        </w:rPr>
      </w:pPr>
      <w:r w:rsidRPr="004F4BA0">
        <w:rPr>
          <w:rFonts w:ascii="Arial" w:hAnsi="Arial"/>
        </w:rPr>
        <w:tab/>
      </w:r>
    </w:p>
    <w:p w14:paraId="47FB0BDD" w14:textId="77777777" w:rsidR="006C3E67" w:rsidRPr="004F4BA0" w:rsidRDefault="006C3E67" w:rsidP="006C3E67">
      <w:pPr>
        <w:pStyle w:val="subclauseindent"/>
        <w:tabs>
          <w:tab w:val="left" w:pos="720"/>
          <w:tab w:val="left" w:pos="1890"/>
        </w:tabs>
        <w:spacing w:after="0"/>
        <w:ind w:left="0"/>
        <w:rPr>
          <w:rFonts w:ascii="Arial" w:hAnsi="Arial"/>
        </w:rPr>
      </w:pPr>
      <w:r w:rsidRPr="004F4BA0">
        <w:rPr>
          <w:rFonts w:ascii="Arial" w:hAnsi="Arial"/>
        </w:rPr>
        <w:tab/>
        <w:t>....................................................................................................................</w:t>
      </w:r>
    </w:p>
    <w:p w14:paraId="0502FB19" w14:textId="77777777" w:rsidR="006C3E67" w:rsidRPr="004F4BA0" w:rsidRDefault="006C3E67" w:rsidP="006C3E67">
      <w:pPr>
        <w:pStyle w:val="subclauseindent"/>
        <w:spacing w:after="0"/>
        <w:ind w:left="1843" w:firstLine="720"/>
        <w:rPr>
          <w:rFonts w:ascii="Arial" w:hAnsi="Arial"/>
        </w:rPr>
      </w:pPr>
    </w:p>
    <w:p w14:paraId="5E67B171" w14:textId="77777777" w:rsidR="006C3E67" w:rsidRPr="004F4BA0" w:rsidRDefault="006C3E67" w:rsidP="006C3E67">
      <w:pPr>
        <w:pStyle w:val="subclauseindent"/>
        <w:ind w:left="0" w:firstLine="720"/>
        <w:rPr>
          <w:rFonts w:ascii="Arial" w:hAnsi="Arial"/>
        </w:rPr>
      </w:pPr>
      <w:r w:rsidRPr="004F4BA0">
        <w:rPr>
          <w:rFonts w:ascii="Arial" w:hAnsi="Arial"/>
        </w:rPr>
        <w:t>Company Number:......................................................................................</w:t>
      </w:r>
    </w:p>
    <w:p w14:paraId="4B0F2134" w14:textId="77777777" w:rsidR="00A444F9" w:rsidRPr="004F4BA0" w:rsidRDefault="00A444F9" w:rsidP="006C3E67">
      <w:pPr>
        <w:pStyle w:val="subclauseindent"/>
        <w:ind w:left="0" w:firstLine="720"/>
        <w:rPr>
          <w:rFonts w:ascii="Arial" w:hAnsi="Arial"/>
        </w:rPr>
      </w:pPr>
      <w:r w:rsidRPr="004F4BA0">
        <w:rPr>
          <w:rFonts w:ascii="Arial" w:hAnsi="Arial"/>
        </w:rPr>
        <w:t>VAT Number (if applicable):……………………………………………………</w:t>
      </w:r>
    </w:p>
    <w:p w14:paraId="1E79A9F9" w14:textId="77777777" w:rsidR="00A444F9" w:rsidRPr="004F4BA0" w:rsidRDefault="006C3E67" w:rsidP="00A444F9">
      <w:pPr>
        <w:pStyle w:val="subclauseindent"/>
        <w:ind w:left="0" w:firstLine="720"/>
        <w:rPr>
          <w:rFonts w:ascii="Arial" w:hAnsi="Arial"/>
        </w:rPr>
      </w:pPr>
      <w:r w:rsidRPr="004F4BA0">
        <w:rPr>
          <w:rFonts w:ascii="Arial" w:hAnsi="Arial"/>
        </w:rPr>
        <w:t xml:space="preserve">Parent Company </w:t>
      </w:r>
      <w:r w:rsidR="00846AE4" w:rsidRPr="004F4BA0">
        <w:rPr>
          <w:rFonts w:ascii="Arial" w:hAnsi="Arial"/>
        </w:rPr>
        <w:t xml:space="preserve">Name </w:t>
      </w:r>
      <w:r w:rsidRPr="004F4BA0">
        <w:rPr>
          <w:rFonts w:ascii="Arial" w:hAnsi="Arial"/>
        </w:rPr>
        <w:t>(if applicable)</w:t>
      </w:r>
      <w:r w:rsidR="003D312C" w:rsidRPr="004F4BA0">
        <w:rPr>
          <w:rFonts w:ascii="Arial" w:hAnsi="Arial"/>
        </w:rPr>
        <w:t>:</w:t>
      </w:r>
      <w:r w:rsidRPr="004F4BA0">
        <w:rPr>
          <w:rFonts w:ascii="Arial" w:hAnsi="Arial"/>
        </w:rPr>
        <w:t>………………………</w:t>
      </w:r>
      <w:r w:rsidR="00846AE4" w:rsidRPr="004F4BA0">
        <w:rPr>
          <w:rFonts w:ascii="Arial" w:hAnsi="Arial"/>
        </w:rPr>
        <w:t>..</w:t>
      </w:r>
      <w:r w:rsidRPr="004F4BA0">
        <w:rPr>
          <w:rFonts w:ascii="Arial" w:hAnsi="Arial"/>
        </w:rPr>
        <w:t>……………..</w:t>
      </w:r>
    </w:p>
    <w:p w14:paraId="3C7A8661" w14:textId="77777777" w:rsidR="00A444F9" w:rsidRPr="004F4BA0" w:rsidRDefault="00A444F9" w:rsidP="00A444F9">
      <w:pPr>
        <w:pStyle w:val="subclauseindent"/>
        <w:ind w:left="0" w:firstLine="720"/>
        <w:rPr>
          <w:rFonts w:ascii="Arial" w:hAnsi="Arial"/>
        </w:rPr>
      </w:pPr>
    </w:p>
    <w:p w14:paraId="438217AC" w14:textId="77777777" w:rsidR="00A444F9" w:rsidRPr="004F4BA0" w:rsidRDefault="006C3E67" w:rsidP="006C3E67">
      <w:pPr>
        <w:pStyle w:val="subclauseindent"/>
        <w:widowControl w:val="0"/>
        <w:ind w:left="0"/>
        <w:rPr>
          <w:rFonts w:ascii="Arial" w:hAnsi="Arial"/>
        </w:rPr>
      </w:pPr>
      <w:r w:rsidRPr="004F4BA0">
        <w:rPr>
          <w:rFonts w:ascii="Arial" w:hAnsi="Arial"/>
        </w:rPr>
        <w:t>2.</w:t>
      </w:r>
      <w:r w:rsidRPr="004F4BA0">
        <w:rPr>
          <w:rFonts w:ascii="Arial" w:hAnsi="Arial"/>
        </w:rPr>
        <w:tab/>
      </w:r>
      <w:r w:rsidR="00A444F9" w:rsidRPr="004F4BA0">
        <w:rPr>
          <w:rFonts w:ascii="Arial" w:hAnsi="Arial"/>
          <w:b/>
          <w:u w:val="single"/>
        </w:rPr>
        <w:t>UK</w:t>
      </w:r>
      <w:r w:rsidR="00FE267F" w:rsidRPr="004F4BA0">
        <w:rPr>
          <w:rFonts w:ascii="Arial" w:hAnsi="Arial"/>
          <w:b/>
          <w:u w:val="single"/>
        </w:rPr>
        <w:t xml:space="preserve"> Address if</w:t>
      </w:r>
      <w:r w:rsidR="00A444F9" w:rsidRPr="004F4BA0">
        <w:rPr>
          <w:rFonts w:ascii="Arial" w:hAnsi="Arial"/>
          <w:b/>
          <w:u w:val="single"/>
        </w:rPr>
        <w:t xml:space="preserve"> company is registered outside the UK</w:t>
      </w:r>
    </w:p>
    <w:p w14:paraId="70D2F28E" w14:textId="77777777" w:rsidR="00A444F9" w:rsidRPr="004F4BA0" w:rsidRDefault="00A444F9" w:rsidP="00A444F9">
      <w:pPr>
        <w:pStyle w:val="BodyText"/>
        <w:ind w:left="720"/>
        <w:rPr>
          <w:rFonts w:ascii="Arial" w:hAnsi="Arial"/>
        </w:rPr>
      </w:pPr>
      <w:r w:rsidRPr="004F4BA0">
        <w:rPr>
          <w:rFonts w:ascii="Arial" w:hAnsi="Arial"/>
        </w:rPr>
        <w:t>Name:…………………………………………………………………………....</w:t>
      </w:r>
    </w:p>
    <w:p w14:paraId="67B01FF4" w14:textId="77777777" w:rsidR="00A444F9" w:rsidRPr="004F4BA0" w:rsidRDefault="00A444F9" w:rsidP="00A444F9">
      <w:pPr>
        <w:pStyle w:val="BodyText"/>
        <w:ind w:left="720"/>
        <w:rPr>
          <w:rFonts w:ascii="Arial" w:hAnsi="Arial"/>
        </w:rPr>
      </w:pPr>
    </w:p>
    <w:p w14:paraId="6AC6C2E8" w14:textId="77777777" w:rsidR="00A444F9" w:rsidRPr="004F4BA0" w:rsidRDefault="00A444F9" w:rsidP="00A444F9">
      <w:pPr>
        <w:pStyle w:val="BodyText"/>
        <w:ind w:left="720"/>
        <w:rPr>
          <w:rFonts w:ascii="Arial" w:hAnsi="Arial"/>
        </w:rPr>
      </w:pPr>
      <w:r w:rsidRPr="004F4BA0">
        <w:rPr>
          <w:rFonts w:ascii="Arial" w:hAnsi="Arial"/>
        </w:rPr>
        <w:t>Address:………………………………………………………………………….</w:t>
      </w:r>
    </w:p>
    <w:p w14:paraId="6630345E" w14:textId="77777777" w:rsidR="00A444F9" w:rsidRPr="004F4BA0" w:rsidRDefault="00A444F9" w:rsidP="00A444F9">
      <w:pPr>
        <w:pStyle w:val="BodyText"/>
        <w:ind w:left="720" w:hanging="851"/>
        <w:rPr>
          <w:rFonts w:ascii="Arial" w:hAnsi="Arial"/>
        </w:rPr>
      </w:pPr>
    </w:p>
    <w:p w14:paraId="6255DE2D" w14:textId="77777777" w:rsidR="00A444F9" w:rsidRPr="004F4BA0" w:rsidRDefault="00A444F9" w:rsidP="00A444F9">
      <w:pPr>
        <w:pStyle w:val="clauseindent"/>
        <w:widowControl w:val="0"/>
        <w:spacing w:after="0"/>
        <w:ind w:left="720"/>
        <w:rPr>
          <w:rFonts w:ascii="Arial" w:hAnsi="Arial"/>
        </w:rPr>
      </w:pPr>
      <w:r w:rsidRPr="004F4BA0">
        <w:rPr>
          <w:rFonts w:ascii="Arial" w:hAnsi="Arial"/>
        </w:rPr>
        <w:t>Email:……………………………………………………………………...........</w:t>
      </w:r>
    </w:p>
    <w:p w14:paraId="133950FF" w14:textId="77777777" w:rsidR="00A444F9" w:rsidRPr="004F4BA0" w:rsidRDefault="00A444F9" w:rsidP="00A444F9">
      <w:pPr>
        <w:pStyle w:val="clauseindent"/>
        <w:widowControl w:val="0"/>
        <w:spacing w:after="0"/>
        <w:ind w:left="720"/>
        <w:rPr>
          <w:rFonts w:ascii="Arial" w:hAnsi="Arial"/>
        </w:rPr>
      </w:pPr>
    </w:p>
    <w:p w14:paraId="18E508A7" w14:textId="77777777" w:rsidR="00A444F9" w:rsidRPr="004F4BA0" w:rsidRDefault="00A444F9" w:rsidP="00A444F9">
      <w:pPr>
        <w:pStyle w:val="clauseindent"/>
        <w:widowControl w:val="0"/>
        <w:spacing w:after="0"/>
        <w:ind w:left="720"/>
        <w:rPr>
          <w:rFonts w:ascii="Arial" w:hAnsi="Arial"/>
        </w:rPr>
      </w:pPr>
      <w:r w:rsidRPr="004F4BA0">
        <w:rPr>
          <w:rFonts w:ascii="Arial" w:hAnsi="Arial"/>
        </w:rPr>
        <w:t>Telephone:………………………………………………………………………</w:t>
      </w:r>
    </w:p>
    <w:p w14:paraId="2589A31F" w14:textId="77777777" w:rsidR="00A444F9" w:rsidRPr="00EA1324" w:rsidRDefault="00A444F9" w:rsidP="00A444F9">
      <w:pPr>
        <w:pStyle w:val="subclauseindent"/>
        <w:widowControl w:val="0"/>
        <w:spacing w:line="480" w:lineRule="auto"/>
        <w:ind w:left="0"/>
        <w:rPr>
          <w:rFonts w:ascii="Arial" w:hAnsi="Arial"/>
          <w:u w:val="single"/>
        </w:rPr>
      </w:pPr>
    </w:p>
    <w:p w14:paraId="2C43956F" w14:textId="77777777" w:rsidR="006C3E67" w:rsidRPr="004F4BA0" w:rsidRDefault="00A444F9" w:rsidP="006C3E67">
      <w:pPr>
        <w:pStyle w:val="subclauseindent"/>
        <w:widowControl w:val="0"/>
        <w:ind w:left="0"/>
        <w:rPr>
          <w:rFonts w:ascii="Arial" w:hAnsi="Arial"/>
          <w:b/>
          <w:u w:val="single"/>
        </w:rPr>
      </w:pPr>
      <w:r w:rsidRPr="00EA1324">
        <w:rPr>
          <w:rFonts w:ascii="Arial" w:hAnsi="Arial"/>
          <w:u w:val="single"/>
        </w:rPr>
        <w:t>3.</w:t>
      </w:r>
      <w:r w:rsidRPr="00EA1324">
        <w:rPr>
          <w:rFonts w:ascii="Arial" w:hAnsi="Arial"/>
          <w:u w:val="single"/>
        </w:rPr>
        <w:tab/>
      </w:r>
      <w:r w:rsidRPr="00EA1324">
        <w:rPr>
          <w:rFonts w:ascii="Arial" w:hAnsi="Arial"/>
          <w:b/>
          <w:u w:val="single"/>
        </w:rPr>
        <w:t>C</w:t>
      </w:r>
      <w:r w:rsidR="006C3E67" w:rsidRPr="00EA1324">
        <w:rPr>
          <w:rFonts w:ascii="Arial" w:hAnsi="Arial"/>
          <w:b/>
          <w:u w:val="single"/>
        </w:rPr>
        <w:t>ompany</w:t>
      </w:r>
      <w:r w:rsidR="006C3E67" w:rsidRPr="004F4BA0">
        <w:rPr>
          <w:rFonts w:ascii="Arial" w:hAnsi="Arial"/>
          <w:b/>
          <w:u w:val="single"/>
        </w:rPr>
        <w:t xml:space="preserve"> Secretary </w:t>
      </w:r>
      <w:r w:rsidR="003D312C" w:rsidRPr="004F4BA0">
        <w:rPr>
          <w:rFonts w:ascii="Arial" w:hAnsi="Arial"/>
          <w:b/>
          <w:u w:val="single"/>
        </w:rPr>
        <w:t xml:space="preserve">or </w:t>
      </w:r>
      <w:r w:rsidR="006C3E67" w:rsidRPr="004F4BA0">
        <w:rPr>
          <w:rFonts w:ascii="Arial" w:hAnsi="Arial"/>
          <w:b/>
          <w:u w:val="single"/>
        </w:rPr>
        <w:t>person to receive CUSC notices</w:t>
      </w:r>
    </w:p>
    <w:p w14:paraId="37C88D81" w14:textId="77777777" w:rsidR="006C3E67" w:rsidRPr="004F4BA0" w:rsidRDefault="006C3E67" w:rsidP="006C3E67">
      <w:pPr>
        <w:pStyle w:val="BodyText"/>
        <w:ind w:left="720"/>
        <w:rPr>
          <w:rFonts w:ascii="Arial" w:hAnsi="Arial"/>
        </w:rPr>
      </w:pPr>
      <w:r w:rsidRPr="004F4BA0">
        <w:rPr>
          <w:rFonts w:ascii="Arial" w:hAnsi="Arial"/>
        </w:rPr>
        <w:t>Name:…………………………………………………………………………....</w:t>
      </w:r>
    </w:p>
    <w:p w14:paraId="23E960F6" w14:textId="77777777" w:rsidR="006C3E67" w:rsidRPr="004F4BA0" w:rsidRDefault="006C3E67" w:rsidP="006C3E67">
      <w:pPr>
        <w:pStyle w:val="BodyText"/>
        <w:ind w:left="720"/>
        <w:rPr>
          <w:rFonts w:ascii="Arial" w:hAnsi="Arial"/>
        </w:rPr>
      </w:pPr>
    </w:p>
    <w:p w14:paraId="4B3981B4" w14:textId="77777777" w:rsidR="006C3E67" w:rsidRPr="004F4BA0" w:rsidRDefault="006C3E67" w:rsidP="006C3E67">
      <w:pPr>
        <w:pStyle w:val="BodyText"/>
        <w:ind w:left="720"/>
        <w:rPr>
          <w:rFonts w:ascii="Arial" w:hAnsi="Arial"/>
        </w:rPr>
      </w:pPr>
      <w:r w:rsidRPr="004F4BA0">
        <w:rPr>
          <w:rFonts w:ascii="Arial" w:hAnsi="Arial"/>
        </w:rPr>
        <w:t>Email:…………………………………………………………………………….</w:t>
      </w:r>
    </w:p>
    <w:p w14:paraId="7831A30A" w14:textId="77777777" w:rsidR="006C3E67" w:rsidRPr="004F4BA0" w:rsidRDefault="006C3E67" w:rsidP="006C3E67">
      <w:pPr>
        <w:pStyle w:val="BodyText"/>
        <w:ind w:left="720" w:hanging="851"/>
        <w:rPr>
          <w:rFonts w:ascii="Arial" w:hAnsi="Arial"/>
        </w:rPr>
      </w:pPr>
    </w:p>
    <w:p w14:paraId="2348AFDE" w14:textId="77777777" w:rsidR="006C3E67" w:rsidRPr="004F4BA0" w:rsidRDefault="006C3E67" w:rsidP="006C3E67">
      <w:pPr>
        <w:pStyle w:val="clauseindent"/>
        <w:widowControl w:val="0"/>
        <w:spacing w:after="0"/>
        <w:ind w:left="720"/>
        <w:rPr>
          <w:rFonts w:ascii="Arial" w:hAnsi="Arial"/>
        </w:rPr>
      </w:pPr>
      <w:r w:rsidRPr="004F4BA0">
        <w:rPr>
          <w:rFonts w:ascii="Arial" w:hAnsi="Arial"/>
        </w:rPr>
        <w:t>Telephone:……………………………………………………………………....</w:t>
      </w:r>
    </w:p>
    <w:p w14:paraId="368FAD98" w14:textId="77777777" w:rsidR="006C3E67" w:rsidRPr="004F4BA0" w:rsidRDefault="006C3E67" w:rsidP="006C3E67">
      <w:pPr>
        <w:pStyle w:val="clauseindent"/>
        <w:widowControl w:val="0"/>
        <w:spacing w:after="0"/>
        <w:ind w:left="720"/>
        <w:rPr>
          <w:rFonts w:ascii="Arial" w:hAnsi="Arial"/>
        </w:rPr>
      </w:pPr>
    </w:p>
    <w:p w14:paraId="410360CF" w14:textId="50445449" w:rsidR="006C3E67" w:rsidRPr="004F4BA0" w:rsidRDefault="006C3E67" w:rsidP="006C3E67">
      <w:pPr>
        <w:pStyle w:val="clauseindent"/>
        <w:widowControl w:val="0"/>
        <w:spacing w:after="0"/>
        <w:ind w:left="720"/>
        <w:rPr>
          <w:rFonts w:ascii="Arial" w:hAnsi="Arial"/>
        </w:rPr>
      </w:pPr>
      <w:del w:id="0" w:author="Author">
        <w:r w:rsidRPr="004F4BA0" w:rsidDel="00FF5F3E">
          <w:rPr>
            <w:rFonts w:ascii="Arial" w:hAnsi="Arial"/>
          </w:rPr>
          <w:delText>Fax:……………………………………………………………………………....</w:delText>
        </w:r>
      </w:del>
    </w:p>
    <w:p w14:paraId="39A5AEB4" w14:textId="77777777" w:rsidR="006C3E67" w:rsidRPr="004F4BA0" w:rsidRDefault="006C3E67" w:rsidP="006C3E67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242C1080" w14:textId="77777777" w:rsidR="00A444F9" w:rsidRPr="004F4BA0" w:rsidRDefault="00A444F9" w:rsidP="006C3E67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4981C190" w14:textId="77777777" w:rsidR="00A444F9" w:rsidRPr="004F4BA0" w:rsidRDefault="00A444F9" w:rsidP="006C3E67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11EB7A98" w14:textId="77777777" w:rsidR="00A444F9" w:rsidRPr="004F4BA0" w:rsidRDefault="00A444F9" w:rsidP="006C3E67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11CAE56D" w14:textId="77777777" w:rsidR="006C3E67" w:rsidRPr="004F4BA0" w:rsidRDefault="00A444F9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  <w:r w:rsidRPr="004F4BA0">
        <w:rPr>
          <w:rFonts w:ascii="Arial" w:hAnsi="Arial"/>
        </w:rPr>
        <w:lastRenderedPageBreak/>
        <w:t>4</w:t>
      </w:r>
      <w:r w:rsidR="006C3E67" w:rsidRPr="004F4BA0">
        <w:rPr>
          <w:rFonts w:ascii="Arial" w:hAnsi="Arial"/>
        </w:rPr>
        <w:t>.</w:t>
      </w:r>
      <w:r w:rsidR="006C3E67" w:rsidRPr="004F4BA0">
        <w:rPr>
          <w:rFonts w:ascii="Arial" w:hAnsi="Arial"/>
        </w:rPr>
        <w:tab/>
      </w:r>
      <w:r w:rsidR="006C3E67" w:rsidRPr="004F4BA0">
        <w:rPr>
          <w:rFonts w:ascii="Arial" w:hAnsi="Arial"/>
          <w:b/>
          <w:u w:val="single"/>
        </w:rPr>
        <w:t xml:space="preserve">Commercial Contact/Agent (person to receive </w:t>
      </w:r>
      <w:r w:rsidRPr="004F4BA0">
        <w:rPr>
          <w:rFonts w:ascii="Arial" w:hAnsi="Arial"/>
          <w:b/>
          <w:u w:val="single"/>
        </w:rPr>
        <w:t xml:space="preserve">application fee invoice and </w:t>
      </w:r>
      <w:r w:rsidR="006C3E67" w:rsidRPr="004F4BA0">
        <w:rPr>
          <w:rFonts w:ascii="Arial" w:hAnsi="Arial"/>
          <w:b/>
          <w:u w:val="single"/>
        </w:rPr>
        <w:t>Offer if different from Company Secretary</w:t>
      </w:r>
      <w:r w:rsidR="007C4306" w:rsidRPr="004F4BA0">
        <w:rPr>
          <w:rFonts w:ascii="Arial" w:hAnsi="Arial"/>
          <w:b/>
          <w:u w:val="single"/>
        </w:rPr>
        <w:t xml:space="preserve"> or person to receive CUSC notices identified in 2 above</w:t>
      </w:r>
      <w:r w:rsidR="006C3E67" w:rsidRPr="004F4BA0">
        <w:rPr>
          <w:rFonts w:ascii="Arial" w:hAnsi="Arial"/>
          <w:b/>
          <w:u w:val="single"/>
        </w:rPr>
        <w:t>)</w:t>
      </w:r>
      <w:r w:rsidR="006C3E67" w:rsidRPr="004F4BA0">
        <w:rPr>
          <w:rFonts w:ascii="Arial" w:hAnsi="Arial"/>
        </w:rPr>
        <w:t xml:space="preserve"> </w:t>
      </w:r>
    </w:p>
    <w:p w14:paraId="2FD02FA9" w14:textId="77777777" w:rsidR="006C3E67" w:rsidRPr="004F4BA0" w:rsidRDefault="006C3E67" w:rsidP="006C3E67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60C12E8C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  <w:r w:rsidRPr="004F4BA0">
        <w:rPr>
          <w:rFonts w:ascii="Arial" w:hAnsi="Arial"/>
        </w:rPr>
        <w:tab/>
        <w:t>Name:…………………………………………………………………………...</w:t>
      </w:r>
      <w:r w:rsidR="007C4306" w:rsidRPr="004F4BA0">
        <w:rPr>
          <w:rFonts w:ascii="Arial" w:hAnsi="Arial"/>
        </w:rPr>
        <w:t>..</w:t>
      </w:r>
    </w:p>
    <w:p w14:paraId="6E23ADFD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</w:p>
    <w:p w14:paraId="69D6A9C9" w14:textId="77777777" w:rsidR="006C3E67" w:rsidRPr="004F4BA0" w:rsidRDefault="006C3E67" w:rsidP="006C3E67">
      <w:pPr>
        <w:pStyle w:val="clauseindent"/>
        <w:widowControl w:val="0"/>
        <w:spacing w:after="0"/>
        <w:ind w:left="720"/>
        <w:rPr>
          <w:rFonts w:ascii="Arial" w:hAnsi="Arial"/>
        </w:rPr>
      </w:pPr>
      <w:r w:rsidRPr="004F4BA0">
        <w:rPr>
          <w:rFonts w:ascii="Arial" w:hAnsi="Arial"/>
        </w:rPr>
        <w:t>Title:……………………………………………………………………………</w:t>
      </w:r>
      <w:r w:rsidR="007C4306" w:rsidRPr="004F4BA0">
        <w:rPr>
          <w:rFonts w:ascii="Arial" w:hAnsi="Arial"/>
        </w:rPr>
        <w:t>…</w:t>
      </w:r>
    </w:p>
    <w:p w14:paraId="6B3C6CFE" w14:textId="77777777" w:rsidR="006C3E67" w:rsidRPr="004F4BA0" w:rsidRDefault="006C3E67" w:rsidP="007C4306">
      <w:pPr>
        <w:pStyle w:val="clauseindent"/>
        <w:widowControl w:val="0"/>
        <w:spacing w:after="0"/>
        <w:ind w:left="0"/>
        <w:rPr>
          <w:rFonts w:ascii="Arial" w:hAnsi="Arial"/>
        </w:rPr>
      </w:pPr>
    </w:p>
    <w:p w14:paraId="082E3879" w14:textId="77777777" w:rsidR="006C3E67" w:rsidRPr="004F4BA0" w:rsidRDefault="006C3E67" w:rsidP="006C3E67">
      <w:pPr>
        <w:pStyle w:val="clauseindent"/>
        <w:widowControl w:val="0"/>
        <w:spacing w:after="0"/>
        <w:ind w:left="720"/>
        <w:rPr>
          <w:rFonts w:ascii="Arial" w:hAnsi="Arial"/>
        </w:rPr>
      </w:pPr>
      <w:r w:rsidRPr="004F4BA0">
        <w:rPr>
          <w:rFonts w:ascii="Arial" w:hAnsi="Arial"/>
        </w:rPr>
        <w:t>Address:………………………………………………………………………...</w:t>
      </w:r>
      <w:r w:rsidR="007C4306" w:rsidRPr="004F4BA0">
        <w:rPr>
          <w:rFonts w:ascii="Arial" w:hAnsi="Arial"/>
        </w:rPr>
        <w:t>..</w:t>
      </w:r>
    </w:p>
    <w:p w14:paraId="70393885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</w:p>
    <w:p w14:paraId="5E3A39DB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  <w:r w:rsidRPr="004F4BA0">
        <w:rPr>
          <w:rFonts w:ascii="Arial" w:hAnsi="Arial"/>
        </w:rPr>
        <w:tab/>
        <w:t>…………………………………………………………………………</w:t>
      </w:r>
      <w:r w:rsidR="007C4306" w:rsidRPr="004F4BA0">
        <w:rPr>
          <w:rFonts w:ascii="Arial" w:hAnsi="Arial"/>
        </w:rPr>
        <w:t>………….</w:t>
      </w:r>
    </w:p>
    <w:p w14:paraId="7ACA63FE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</w:p>
    <w:p w14:paraId="416AF485" w14:textId="77777777" w:rsidR="006C3E67" w:rsidRPr="004F4BA0" w:rsidRDefault="006C3E67" w:rsidP="006C3E67">
      <w:pPr>
        <w:pStyle w:val="clauseindent"/>
        <w:widowControl w:val="0"/>
        <w:spacing w:after="0"/>
        <w:ind w:left="720" w:hanging="720"/>
        <w:rPr>
          <w:rFonts w:ascii="Arial" w:hAnsi="Arial"/>
        </w:rPr>
      </w:pPr>
      <w:r w:rsidRPr="004F4BA0">
        <w:rPr>
          <w:rFonts w:ascii="Arial" w:hAnsi="Arial"/>
        </w:rPr>
        <w:tab/>
        <w:t>…………………………………………………………………………</w:t>
      </w:r>
      <w:r w:rsidR="007C4306" w:rsidRPr="004F4BA0">
        <w:rPr>
          <w:rFonts w:ascii="Arial" w:hAnsi="Arial"/>
        </w:rPr>
        <w:t>………….</w:t>
      </w:r>
    </w:p>
    <w:p w14:paraId="3F3365DD" w14:textId="77777777" w:rsidR="006C3E67" w:rsidRPr="004F4BA0" w:rsidRDefault="006C3E67" w:rsidP="006C3E67">
      <w:pPr>
        <w:pStyle w:val="BodyText"/>
        <w:ind w:left="720" w:hanging="720"/>
        <w:rPr>
          <w:rFonts w:ascii="Arial" w:hAnsi="Arial" w:cs="Arial"/>
        </w:rPr>
      </w:pPr>
    </w:p>
    <w:p w14:paraId="31D79711" w14:textId="77777777" w:rsidR="006C3E67" w:rsidRPr="004F4BA0" w:rsidRDefault="006C3E67" w:rsidP="006C3E67">
      <w:pPr>
        <w:pStyle w:val="BodyText"/>
        <w:ind w:left="720"/>
        <w:rPr>
          <w:rFonts w:ascii="Arial" w:hAnsi="Arial"/>
        </w:rPr>
      </w:pPr>
      <w:r w:rsidRPr="004F4BA0">
        <w:rPr>
          <w:rFonts w:ascii="Arial" w:hAnsi="Arial" w:cs="Arial"/>
        </w:rPr>
        <w:t>Email</w:t>
      </w:r>
      <w:r w:rsidRPr="004F4BA0">
        <w:rPr>
          <w:rFonts w:ascii="Arial" w:hAnsi="Arial"/>
        </w:rPr>
        <w:t>:……………………………………………………………………………</w:t>
      </w:r>
      <w:r w:rsidR="007C4306" w:rsidRPr="004F4BA0">
        <w:rPr>
          <w:rFonts w:ascii="Arial" w:hAnsi="Arial"/>
        </w:rPr>
        <w:t>..</w:t>
      </w:r>
    </w:p>
    <w:p w14:paraId="36CB4177" w14:textId="77777777" w:rsidR="006C3E67" w:rsidRPr="004F4BA0" w:rsidRDefault="006C3E67" w:rsidP="006C3E67">
      <w:pPr>
        <w:pStyle w:val="BodyText"/>
        <w:ind w:left="720" w:hanging="720"/>
        <w:rPr>
          <w:rFonts w:ascii="Arial" w:hAnsi="Arial"/>
        </w:rPr>
      </w:pPr>
    </w:p>
    <w:p w14:paraId="2E9B475A" w14:textId="77777777" w:rsidR="006C3E67" w:rsidRPr="004F4BA0" w:rsidRDefault="006C3E67" w:rsidP="006C3E67">
      <w:pPr>
        <w:pStyle w:val="BodyText"/>
        <w:ind w:left="720"/>
      </w:pPr>
      <w:r w:rsidRPr="004F4BA0">
        <w:rPr>
          <w:rFonts w:ascii="Arial" w:hAnsi="Arial"/>
        </w:rPr>
        <w:t>Telephone:……………………………………………………………………...</w:t>
      </w:r>
      <w:r w:rsidR="007C4306" w:rsidRPr="004F4BA0">
        <w:rPr>
          <w:rFonts w:ascii="Arial" w:hAnsi="Arial"/>
        </w:rPr>
        <w:t>..</w:t>
      </w:r>
    </w:p>
    <w:p w14:paraId="160D085C" w14:textId="77777777" w:rsidR="006C3E67" w:rsidRPr="004F4BA0" w:rsidRDefault="006C3E67" w:rsidP="006C3E67">
      <w:pPr>
        <w:pStyle w:val="BodyText"/>
        <w:ind w:left="720" w:hanging="720"/>
      </w:pPr>
    </w:p>
    <w:p w14:paraId="0D0681E6" w14:textId="6554E7F2" w:rsidR="006C3E67" w:rsidDel="0066096F" w:rsidRDefault="006C3E67" w:rsidP="006C3E67">
      <w:pPr>
        <w:pStyle w:val="BodyText"/>
        <w:ind w:left="720"/>
        <w:rPr>
          <w:del w:id="1" w:author="Author"/>
          <w:rFonts w:ascii="Arial" w:hAnsi="Arial" w:cs="Arial"/>
        </w:rPr>
      </w:pPr>
      <w:del w:id="2" w:author="Author">
        <w:r w:rsidRPr="004F4BA0" w:rsidDel="0066096F">
          <w:rPr>
            <w:rFonts w:ascii="Arial" w:hAnsi="Arial" w:cs="Arial"/>
          </w:rPr>
          <w:delText>Fax:……………………………………………………………………………...</w:delText>
        </w:r>
        <w:r w:rsidR="007C4306" w:rsidRPr="004F4BA0" w:rsidDel="0066096F">
          <w:rPr>
            <w:rFonts w:ascii="Arial" w:hAnsi="Arial" w:cs="Arial"/>
          </w:rPr>
          <w:delText>..</w:delText>
        </w:r>
      </w:del>
    </w:p>
    <w:p w14:paraId="4DB20B2D" w14:textId="77777777" w:rsidR="009B73AA" w:rsidRPr="004F4BA0" w:rsidRDefault="009B73AA" w:rsidP="006C3E67">
      <w:pPr>
        <w:pStyle w:val="BodyText"/>
        <w:ind w:left="720"/>
        <w:rPr>
          <w:rFonts w:ascii="Arial" w:hAnsi="Arial" w:cs="Arial"/>
        </w:rPr>
      </w:pPr>
    </w:p>
    <w:p w14:paraId="4263A726" w14:textId="77777777" w:rsidR="009B73AA" w:rsidRPr="002173F2" w:rsidRDefault="009B73AA" w:rsidP="009B73AA">
      <w:pPr>
        <w:ind w:left="720" w:hanging="720"/>
        <w:rPr>
          <w:rFonts w:ascii="Arial" w:hAnsi="Arial" w:cs="Arial"/>
        </w:rPr>
      </w:pPr>
      <w:r>
        <w:rPr>
          <w:rFonts w:ascii="Arial" w:hAnsi="Arial"/>
        </w:rPr>
        <w:t xml:space="preserve"> 5.</w:t>
      </w:r>
      <w:r w:rsidRPr="009B73AA">
        <w:t xml:space="preserve"> </w:t>
      </w:r>
      <w:r w:rsidRPr="002173F2">
        <w:rPr>
          <w:rStyle w:val="DeltaViewInsertion"/>
          <w:u w:val="none"/>
        </w:rPr>
        <w:tab/>
      </w:r>
      <w:r w:rsidRPr="002173F2">
        <w:rPr>
          <w:rFonts w:ascii="Arial" w:hAnsi="Arial" w:cs="Arial"/>
        </w:rPr>
        <w:t xml:space="preserve">Please confirm whether you agree to us sending the </w:t>
      </w:r>
      <w:r w:rsidRPr="002173F2">
        <w:rPr>
          <w:rFonts w:ascii="Arial" w:hAnsi="Arial" w:cs="Arial"/>
          <w:b/>
          <w:bCs/>
        </w:rPr>
        <w:t xml:space="preserve">Offer </w:t>
      </w:r>
      <w:r w:rsidRPr="002173F2">
        <w:rPr>
          <w:rFonts w:ascii="Arial" w:hAnsi="Arial" w:cs="Arial"/>
        </w:rPr>
        <w:t xml:space="preserve">in electronic form instead of hard copy and, if so, confirm the address for this as follows. </w:t>
      </w:r>
    </w:p>
    <w:p w14:paraId="04102291" w14:textId="77777777" w:rsidR="009B73AA" w:rsidRPr="002173F2" w:rsidRDefault="009B73AA" w:rsidP="009B73AA">
      <w:pPr>
        <w:ind w:left="720" w:hanging="720"/>
        <w:rPr>
          <w:rFonts w:ascii="Arial" w:hAnsi="Arial" w:cs="Arial"/>
        </w:rPr>
      </w:pPr>
    </w:p>
    <w:p w14:paraId="7A0ACC45" w14:textId="77777777" w:rsidR="009B73AA" w:rsidRPr="002173F2" w:rsidRDefault="009B73AA" w:rsidP="009B73AA">
      <w:pPr>
        <w:ind w:firstLine="720"/>
        <w:rPr>
          <w:rFonts w:ascii="Arial" w:hAnsi="Arial" w:cs="Arial"/>
        </w:rPr>
      </w:pPr>
      <w:r w:rsidRPr="002173F2">
        <w:rPr>
          <w:rFonts w:ascii="Arial" w:hAnsi="Arial" w:cs="Arial"/>
        </w:rPr>
        <w:t xml:space="preserve">Yes [ ] </w:t>
      </w:r>
    </w:p>
    <w:p w14:paraId="0B4B6ABB" w14:textId="77777777" w:rsidR="009B73AA" w:rsidRPr="002173F2" w:rsidRDefault="009B73AA" w:rsidP="009B73AA">
      <w:pPr>
        <w:ind w:firstLine="720"/>
        <w:rPr>
          <w:rFonts w:ascii="Arial" w:hAnsi="Arial" w:cs="Arial"/>
        </w:rPr>
      </w:pPr>
    </w:p>
    <w:p w14:paraId="674A3E8E" w14:textId="77777777" w:rsidR="009B73AA" w:rsidRPr="002173F2" w:rsidRDefault="009B73AA" w:rsidP="009B73AA">
      <w:pPr>
        <w:ind w:firstLine="720"/>
        <w:rPr>
          <w:rFonts w:ascii="Arial" w:hAnsi="Arial" w:cs="Arial"/>
        </w:rPr>
      </w:pPr>
      <w:r w:rsidRPr="002173F2">
        <w:rPr>
          <w:rFonts w:ascii="Arial" w:hAnsi="Arial" w:cs="Arial"/>
        </w:rPr>
        <w:t xml:space="preserve">No [ ] </w:t>
      </w:r>
    </w:p>
    <w:p w14:paraId="264EB763" w14:textId="77777777" w:rsidR="009B73AA" w:rsidRPr="002173F2" w:rsidRDefault="009B73AA" w:rsidP="009B73AA">
      <w:pPr>
        <w:ind w:firstLine="720"/>
        <w:rPr>
          <w:rFonts w:ascii="Arial" w:hAnsi="Arial" w:cs="Arial"/>
        </w:rPr>
      </w:pPr>
    </w:p>
    <w:p w14:paraId="34DE16B9" w14:textId="77777777" w:rsidR="009B73AA" w:rsidRPr="002173F2" w:rsidRDefault="009B73AA" w:rsidP="009B73AA">
      <w:pPr>
        <w:ind w:firstLine="720"/>
        <w:rPr>
          <w:rFonts w:ascii="Arial" w:hAnsi="Arial" w:cs="Arial"/>
        </w:rPr>
      </w:pPr>
      <w:r w:rsidRPr="002173F2">
        <w:rPr>
          <w:rFonts w:ascii="Arial" w:hAnsi="Arial" w:cs="Arial"/>
        </w:rPr>
        <w:t>Email address …………………………………………………..</w:t>
      </w:r>
    </w:p>
    <w:p w14:paraId="471A952B" w14:textId="77777777" w:rsidR="006C3E67" w:rsidRPr="004F4BA0" w:rsidRDefault="006C3E67" w:rsidP="006C3E67">
      <w:pPr>
        <w:pStyle w:val="clauseindent"/>
        <w:ind w:left="0"/>
        <w:rPr>
          <w:rFonts w:ascii="Arial" w:hAnsi="Arial"/>
        </w:rPr>
      </w:pPr>
    </w:p>
    <w:p w14:paraId="61D963EB" w14:textId="77777777" w:rsidR="006C3E67" w:rsidRPr="004F4BA0" w:rsidRDefault="006C3E67" w:rsidP="006C3E67">
      <w:pPr>
        <w:pStyle w:val="Heading1"/>
        <w:keepNext w:val="0"/>
        <w:rPr>
          <w:rFonts w:ascii="Arial" w:hAnsi="Arial"/>
        </w:rPr>
      </w:pPr>
    </w:p>
    <w:p w14:paraId="6BDB0B48" w14:textId="77777777" w:rsidR="006C3E67" w:rsidRPr="004F4BA0" w:rsidRDefault="00A444F9" w:rsidP="006C3E67">
      <w:pPr>
        <w:pStyle w:val="Heading1"/>
        <w:keepNext w:val="0"/>
        <w:rPr>
          <w:rFonts w:ascii="Arial" w:hAnsi="Arial"/>
        </w:rPr>
      </w:pPr>
      <w:r w:rsidRPr="004F4BA0">
        <w:rPr>
          <w:rFonts w:ascii="Arial" w:hAnsi="Arial"/>
        </w:rPr>
        <w:br w:type="page"/>
      </w:r>
      <w:r w:rsidR="006C3E67" w:rsidRPr="004F4BA0">
        <w:rPr>
          <w:rFonts w:ascii="Arial" w:hAnsi="Arial"/>
        </w:rPr>
        <w:lastRenderedPageBreak/>
        <w:t>USE OF SYSTEM APPLICATION</w:t>
      </w:r>
    </w:p>
    <w:p w14:paraId="4D4CABFC" w14:textId="77777777" w:rsidR="006C3E67" w:rsidRPr="004F4BA0" w:rsidRDefault="006C3E67" w:rsidP="006C3E67">
      <w:pPr>
        <w:pStyle w:val="Heading2"/>
        <w:keepNext w:val="0"/>
        <w:spacing w:before="0"/>
        <w:rPr>
          <w:b w:val="0"/>
        </w:rPr>
      </w:pPr>
    </w:p>
    <w:p w14:paraId="116ED2DE" w14:textId="77777777" w:rsidR="006C3E67" w:rsidRPr="004F4BA0" w:rsidRDefault="006C3E67" w:rsidP="007C4306">
      <w:pPr>
        <w:pStyle w:val="Heading2"/>
        <w:keepNext w:val="0"/>
        <w:numPr>
          <w:ilvl w:val="0"/>
          <w:numId w:val="2"/>
        </w:numPr>
        <w:tabs>
          <w:tab w:val="clear" w:pos="360"/>
          <w:tab w:val="num" w:pos="851"/>
          <w:tab w:val="right" w:pos="900"/>
        </w:tabs>
        <w:spacing w:before="0"/>
        <w:ind w:left="851" w:hanging="851"/>
        <w:rPr>
          <w:b w:val="0"/>
          <w:lang w:val="en-US"/>
        </w:rPr>
      </w:pPr>
      <w:r w:rsidRPr="004F4BA0">
        <w:rPr>
          <w:b w:val="0"/>
        </w:rPr>
        <w:t xml:space="preserve">We hereby apply to use the </w:t>
      </w:r>
      <w:r w:rsidR="00042F5E" w:rsidRPr="004F4BA0">
        <w:t>National</w:t>
      </w:r>
      <w:r w:rsidR="00173EC7" w:rsidRPr="004F4BA0">
        <w:t xml:space="preserve"> Electricity Transmission</w:t>
      </w:r>
      <w:r w:rsidRPr="004F4BA0">
        <w:t xml:space="preserve"> System</w:t>
      </w:r>
      <w:r w:rsidRPr="004F4BA0">
        <w:rPr>
          <w:b w:val="0"/>
        </w:rPr>
        <w:t>.</w:t>
      </w:r>
    </w:p>
    <w:p w14:paraId="639C4CD6" w14:textId="77777777" w:rsidR="006C3E67" w:rsidRPr="004F4BA0" w:rsidRDefault="006C3E67" w:rsidP="007C4306">
      <w:pPr>
        <w:pStyle w:val="Heading2"/>
        <w:keepNext w:val="0"/>
        <w:tabs>
          <w:tab w:val="right" w:pos="900"/>
        </w:tabs>
        <w:spacing w:before="0"/>
        <w:rPr>
          <w:b w:val="0"/>
          <w:lang w:val="en-US"/>
        </w:rPr>
      </w:pPr>
    </w:p>
    <w:p w14:paraId="7E3CA4CD" w14:textId="77777777" w:rsidR="006C3E67" w:rsidRPr="004F4BA0" w:rsidRDefault="006C3E67" w:rsidP="003D312C">
      <w:pPr>
        <w:pStyle w:val="Heading2"/>
        <w:keepNext w:val="0"/>
        <w:numPr>
          <w:ilvl w:val="0"/>
          <w:numId w:val="2"/>
        </w:numPr>
        <w:tabs>
          <w:tab w:val="clear" w:pos="360"/>
          <w:tab w:val="num" w:pos="851"/>
          <w:tab w:val="right" w:pos="900"/>
        </w:tabs>
        <w:spacing w:before="0"/>
        <w:ind w:left="851" w:hanging="851"/>
        <w:jc w:val="both"/>
        <w:rPr>
          <w:b w:val="0"/>
        </w:rPr>
      </w:pPr>
      <w:r w:rsidRPr="004F4BA0">
        <w:rPr>
          <w:b w:val="0"/>
        </w:rPr>
        <w:t xml:space="preserve">We will promptly inform </w:t>
      </w:r>
      <w:r w:rsidRPr="004F4BA0">
        <w:rPr>
          <w:bCs/>
          <w:sz w:val="24"/>
        </w:rPr>
        <w:t xml:space="preserve">The </w:t>
      </w:r>
      <w:r w:rsidRPr="004F4BA0">
        <w:rPr>
          <w:sz w:val="24"/>
        </w:rPr>
        <w:t>Company</w:t>
      </w:r>
      <w:r w:rsidRPr="004F4BA0">
        <w:rPr>
          <w:b w:val="0"/>
        </w:rPr>
        <w:t xml:space="preserve"> of any change in the information given in this </w:t>
      </w:r>
      <w:r w:rsidRPr="004F4BA0">
        <w:t>Application</w:t>
      </w:r>
      <w:r w:rsidRPr="004F4BA0">
        <w:rPr>
          <w:b w:val="0"/>
        </w:rPr>
        <w:t xml:space="preserve"> as quickly as practicable after becoming aware of any such change.</w:t>
      </w:r>
    </w:p>
    <w:p w14:paraId="778B3E5C" w14:textId="77777777" w:rsidR="006C3E67" w:rsidRPr="004F4BA0" w:rsidRDefault="006C3E67" w:rsidP="007C4306">
      <w:pPr>
        <w:pStyle w:val="Heading2"/>
        <w:keepNext w:val="0"/>
        <w:tabs>
          <w:tab w:val="right" w:pos="900"/>
        </w:tabs>
        <w:spacing w:before="0"/>
        <w:rPr>
          <w:b w:val="0"/>
        </w:rPr>
      </w:pPr>
    </w:p>
    <w:p w14:paraId="33E45339" w14:textId="77777777" w:rsidR="006C3E67" w:rsidRPr="004F4BA0" w:rsidRDefault="006C3E67" w:rsidP="003D312C">
      <w:pPr>
        <w:pStyle w:val="Heading2"/>
        <w:keepNext w:val="0"/>
        <w:numPr>
          <w:ilvl w:val="0"/>
          <w:numId w:val="2"/>
        </w:numPr>
        <w:tabs>
          <w:tab w:val="clear" w:pos="360"/>
          <w:tab w:val="num" w:pos="851"/>
          <w:tab w:val="right" w:pos="900"/>
        </w:tabs>
        <w:spacing w:before="0"/>
        <w:ind w:left="851" w:hanging="851"/>
        <w:jc w:val="both"/>
        <w:rPr>
          <w:b w:val="0"/>
        </w:rPr>
      </w:pPr>
      <w:r w:rsidRPr="004F4BA0">
        <w:rPr>
          <w:b w:val="0"/>
        </w:rPr>
        <w:t xml:space="preserve">If we are not already a </w:t>
      </w:r>
      <w:r w:rsidRPr="004F4BA0">
        <w:t>CUSC Party</w:t>
      </w:r>
      <w:r w:rsidRPr="004F4BA0">
        <w:rPr>
          <w:b w:val="0"/>
        </w:rPr>
        <w:t xml:space="preserve"> we un</w:t>
      </w:r>
      <w:smartTag w:uri="urn:schemas-microsoft-com:office:smarttags" w:element="PersonName">
        <w:r w:rsidRPr="004F4BA0">
          <w:rPr>
            <w:b w:val="0"/>
          </w:rPr>
          <w:t>der</w:t>
        </w:r>
      </w:smartTag>
      <w:r w:rsidRPr="004F4BA0">
        <w:rPr>
          <w:b w:val="0"/>
        </w:rPr>
        <w:t xml:space="preserve">take for the purposes of this </w:t>
      </w:r>
      <w:r w:rsidRPr="004F4BA0">
        <w:t>Application</w:t>
      </w:r>
      <w:r w:rsidRPr="004F4BA0">
        <w:rPr>
          <w:b w:val="0"/>
        </w:rPr>
        <w:t xml:space="preserve"> to be bound by the terms of the </w:t>
      </w:r>
      <w:r w:rsidRPr="004F4BA0">
        <w:t>Grid Code</w:t>
      </w:r>
      <w:r w:rsidRPr="004F4BA0">
        <w:rPr>
          <w:b w:val="0"/>
        </w:rPr>
        <w:t xml:space="preserve"> from time to time in force and to sign a </w:t>
      </w:r>
      <w:r w:rsidRPr="004F4BA0">
        <w:t>CUSC Accession Agreement</w:t>
      </w:r>
      <w:r w:rsidRPr="004F4BA0">
        <w:rPr>
          <w:b w:val="0"/>
        </w:rPr>
        <w:t>.</w:t>
      </w:r>
    </w:p>
    <w:p w14:paraId="595978AA" w14:textId="77777777" w:rsidR="006C3E67" w:rsidRPr="004F4BA0" w:rsidRDefault="006C3E67" w:rsidP="007C4306">
      <w:pPr>
        <w:pStyle w:val="Heading2"/>
        <w:keepNext w:val="0"/>
        <w:tabs>
          <w:tab w:val="right" w:pos="900"/>
        </w:tabs>
        <w:spacing w:before="0"/>
        <w:rPr>
          <w:b w:val="0"/>
        </w:rPr>
      </w:pPr>
    </w:p>
    <w:p w14:paraId="5876EC1F" w14:textId="77777777" w:rsidR="006C3E67" w:rsidRPr="004F4BA0" w:rsidRDefault="006C3E67" w:rsidP="007C4306">
      <w:pPr>
        <w:pStyle w:val="Heading2"/>
        <w:keepNext w:val="0"/>
        <w:tabs>
          <w:tab w:val="right" w:pos="900"/>
        </w:tabs>
        <w:spacing w:before="0"/>
        <w:rPr>
          <w:b w:val="0"/>
        </w:rPr>
      </w:pPr>
    </w:p>
    <w:p w14:paraId="654D3D59" w14:textId="77777777" w:rsidR="006C3E67" w:rsidRPr="004F4BA0" w:rsidRDefault="006C3E67" w:rsidP="007C4306">
      <w:pPr>
        <w:pStyle w:val="Heading2"/>
        <w:keepNext w:val="0"/>
        <w:numPr>
          <w:ilvl w:val="0"/>
          <w:numId w:val="2"/>
        </w:numPr>
        <w:tabs>
          <w:tab w:val="clear" w:pos="360"/>
          <w:tab w:val="num" w:pos="851"/>
          <w:tab w:val="right" w:pos="900"/>
        </w:tabs>
        <w:spacing w:before="0"/>
        <w:ind w:left="851" w:hanging="851"/>
        <w:rPr>
          <w:b w:val="0"/>
        </w:rPr>
      </w:pPr>
      <w:r w:rsidRPr="004F4BA0">
        <w:rPr>
          <w:b w:val="0"/>
        </w:rPr>
        <w:t>We confirm that we are applying in the category of:</w:t>
      </w:r>
    </w:p>
    <w:p w14:paraId="5F37623C" w14:textId="77777777" w:rsidR="006C3E67" w:rsidRPr="004F4BA0" w:rsidRDefault="006C3E67" w:rsidP="007C4306">
      <w:pPr>
        <w:pStyle w:val="Heading2"/>
        <w:keepNext w:val="0"/>
        <w:tabs>
          <w:tab w:val="right" w:pos="900"/>
        </w:tabs>
        <w:spacing w:before="0"/>
        <w:rPr>
          <w:b w:val="0"/>
        </w:rPr>
      </w:pPr>
    </w:p>
    <w:p w14:paraId="6AC08F01" w14:textId="77777777" w:rsidR="006C3E67" w:rsidRPr="004F4BA0" w:rsidRDefault="006C3E67" w:rsidP="007C4306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Supplier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783B1930" w14:textId="77777777" w:rsidR="006C3E67" w:rsidRPr="004F4BA0" w:rsidRDefault="006C3E67" w:rsidP="007C4306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Interconnector User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0E4241FF" w14:textId="77777777" w:rsidR="006C3E67" w:rsidRDefault="006C3E67" w:rsidP="007C4306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Interconnector Error Administrator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1EEA9B58" w14:textId="77777777" w:rsidR="005E5E71" w:rsidRPr="00647B0E" w:rsidRDefault="005E5E71" w:rsidP="00647B0E">
      <w:pPr>
        <w:pStyle w:val="Heading3"/>
        <w:tabs>
          <w:tab w:val="left" w:pos="900"/>
          <w:tab w:val="left" w:pos="5760"/>
        </w:tabs>
        <w:rPr>
          <w:b w:val="0"/>
          <w:sz w:val="24"/>
          <w:szCs w:val="24"/>
        </w:rPr>
      </w:pPr>
      <w:r>
        <w:t xml:space="preserve">            </w:t>
      </w:r>
      <w:r w:rsidRPr="00647B0E">
        <w:rPr>
          <w:b w:val="0"/>
          <w:sz w:val="24"/>
          <w:szCs w:val="24"/>
        </w:rPr>
        <w:t>Virtual Lead Party</w:t>
      </w:r>
      <w:r>
        <w:rPr>
          <w:b w:val="0"/>
          <w:sz w:val="24"/>
          <w:szCs w:val="24"/>
        </w:rPr>
        <w:tab/>
      </w:r>
      <w:r w:rsidRPr="00647B0E">
        <w:rPr>
          <w:sz w:val="24"/>
          <w:szCs w:val="24"/>
        </w:rPr>
        <w:t>[   ]</w:t>
      </w:r>
    </w:p>
    <w:p w14:paraId="2956524A" w14:textId="77777777" w:rsidR="0003164C" w:rsidRPr="004F4BA0" w:rsidRDefault="0003164C" w:rsidP="00647B0E">
      <w:pPr>
        <w:pStyle w:val="Heading3"/>
        <w:tabs>
          <w:tab w:val="left" w:pos="6520"/>
        </w:tabs>
      </w:pPr>
    </w:p>
    <w:p w14:paraId="6F9FBA1F" w14:textId="77777777" w:rsidR="00A444F9" w:rsidRPr="004F4BA0" w:rsidRDefault="00A444F9" w:rsidP="00A444F9"/>
    <w:p w14:paraId="5DB41DE9" w14:textId="77777777" w:rsidR="0003164C" w:rsidRPr="004F4BA0" w:rsidRDefault="0003164C" w:rsidP="0003164C">
      <w:pPr>
        <w:rPr>
          <w:rFonts w:ascii="Arial" w:hAnsi="Arial" w:cs="Arial"/>
        </w:rPr>
      </w:pPr>
      <w:r w:rsidRPr="004F4BA0">
        <w:rPr>
          <w:rFonts w:ascii="Arial" w:hAnsi="Arial" w:cs="Arial"/>
        </w:rPr>
        <w:t>5.</w:t>
      </w:r>
      <w:r w:rsidRPr="004F4BA0">
        <w:rPr>
          <w:rFonts w:ascii="Arial" w:hAnsi="Arial" w:cs="Arial"/>
        </w:rPr>
        <w:tab/>
        <w:t>Where applying in the category of a Supplier, we confirm that we:</w:t>
      </w:r>
    </w:p>
    <w:p w14:paraId="61EC6E27" w14:textId="77777777" w:rsidR="0003164C" w:rsidRPr="004F4BA0" w:rsidRDefault="0003164C" w:rsidP="0003164C">
      <w:pPr>
        <w:rPr>
          <w:rFonts w:ascii="Arial" w:hAnsi="Arial" w:cs="Arial"/>
        </w:rPr>
      </w:pPr>
    </w:p>
    <w:p w14:paraId="464AA755" w14:textId="77777777" w:rsidR="0003164C" w:rsidRPr="004F4BA0" w:rsidRDefault="0003164C" w:rsidP="0003164C">
      <w:pPr>
        <w:rPr>
          <w:rFonts w:ascii="Arial" w:hAnsi="Arial" w:cs="Arial"/>
          <w:b/>
        </w:rPr>
      </w:pP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  <w:b/>
        </w:rPr>
        <w:t>meet the</w:t>
      </w:r>
      <w:r w:rsidRPr="004F4BA0">
        <w:rPr>
          <w:rFonts w:ascii="Arial" w:hAnsi="Arial" w:cs="Arial"/>
        </w:rPr>
        <w:t xml:space="preserve"> Approved Credit Rating</w:t>
      </w: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  <w:b/>
        </w:rPr>
        <w:t>[   ]</w:t>
      </w:r>
    </w:p>
    <w:p w14:paraId="39024790" w14:textId="77777777" w:rsidR="0003164C" w:rsidRPr="004F4BA0" w:rsidRDefault="0003164C" w:rsidP="0003164C">
      <w:pPr>
        <w:rPr>
          <w:rFonts w:ascii="Arial" w:hAnsi="Arial" w:cs="Arial"/>
        </w:rPr>
      </w:pPr>
    </w:p>
    <w:p w14:paraId="2780376E" w14:textId="77777777" w:rsidR="0003164C" w:rsidRPr="004F4BA0" w:rsidRDefault="0003164C" w:rsidP="0003164C">
      <w:pPr>
        <w:rPr>
          <w:rFonts w:ascii="Arial" w:hAnsi="Arial" w:cs="Arial"/>
          <w:b/>
        </w:rPr>
      </w:pP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  <w:b/>
        </w:rPr>
        <w:t xml:space="preserve">do not meet the </w:t>
      </w:r>
      <w:r w:rsidRPr="004F4BA0">
        <w:rPr>
          <w:rFonts w:ascii="Arial" w:hAnsi="Arial" w:cs="Arial"/>
        </w:rPr>
        <w:t>Approved Credit Rating</w:t>
      </w:r>
      <w:r w:rsidRPr="004F4BA0">
        <w:rPr>
          <w:rFonts w:ascii="Arial" w:hAnsi="Arial" w:cs="Arial"/>
        </w:rPr>
        <w:tab/>
      </w:r>
      <w:r w:rsidRPr="004F4BA0">
        <w:rPr>
          <w:rFonts w:ascii="Arial" w:hAnsi="Arial" w:cs="Arial"/>
          <w:b/>
        </w:rPr>
        <w:t>[   ]</w:t>
      </w:r>
    </w:p>
    <w:p w14:paraId="7CDB41D0" w14:textId="77777777" w:rsidR="0003164C" w:rsidRPr="004F4BA0" w:rsidRDefault="0003164C" w:rsidP="0003164C">
      <w:pPr>
        <w:rPr>
          <w:rFonts w:ascii="Arial" w:hAnsi="Arial" w:cs="Arial"/>
        </w:rPr>
      </w:pPr>
    </w:p>
    <w:p w14:paraId="0278B404" w14:textId="77777777" w:rsidR="00A444F9" w:rsidRPr="004F4BA0" w:rsidRDefault="00A444F9" w:rsidP="0003164C">
      <w:pPr>
        <w:rPr>
          <w:rFonts w:ascii="Arial" w:hAnsi="Arial" w:cs="Arial"/>
        </w:rPr>
      </w:pPr>
      <w:r w:rsidRPr="004F4BA0">
        <w:rPr>
          <w:rFonts w:ascii="Arial" w:hAnsi="Arial" w:cs="Arial"/>
        </w:rPr>
        <w:br w:type="page"/>
      </w:r>
    </w:p>
    <w:p w14:paraId="6B9E9CD9" w14:textId="77777777" w:rsidR="00A444F9" w:rsidRPr="004F4BA0" w:rsidRDefault="00A444F9" w:rsidP="00A444F9">
      <w:pPr>
        <w:ind w:left="720" w:hanging="720"/>
        <w:rPr>
          <w:rFonts w:ascii="Arial" w:hAnsi="Arial" w:cs="Arial"/>
        </w:rPr>
      </w:pPr>
      <w:r w:rsidRPr="004F4BA0">
        <w:rPr>
          <w:rFonts w:ascii="Arial" w:hAnsi="Arial" w:cs="Arial"/>
        </w:rPr>
        <w:t>6.</w:t>
      </w:r>
      <w:r w:rsidRPr="004F4BA0">
        <w:rPr>
          <w:rFonts w:ascii="Arial" w:hAnsi="Arial" w:cs="Arial"/>
        </w:rPr>
        <w:tab/>
        <w:t>Where applying in the category of a Supplier, without prejudice to our right to provide security by other means, we can confirm that we intend to provide security via:</w:t>
      </w:r>
    </w:p>
    <w:p w14:paraId="3EF40ECB" w14:textId="77777777" w:rsidR="00A444F9" w:rsidRPr="004F4BA0" w:rsidRDefault="00A444F9" w:rsidP="0003164C">
      <w:pPr>
        <w:rPr>
          <w:rFonts w:ascii="Arial" w:hAnsi="Arial" w:cs="Arial"/>
        </w:rPr>
      </w:pPr>
    </w:p>
    <w:p w14:paraId="33E86A1F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Qualifying Guarantee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763C0212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Letter of Credit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7728726F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b w:val="0"/>
          <w:i w:val="0"/>
        </w:rPr>
        <w:t>Cash in</w:t>
      </w:r>
      <w:r w:rsidRPr="004F4BA0">
        <w:rPr>
          <w:rFonts w:ascii="Arial" w:hAnsi="Arial"/>
          <w:i w:val="0"/>
        </w:rPr>
        <w:t xml:space="preserve"> Escrow Account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65BAFCF1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Bilateral Insurance Policy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518683B0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Insurance Performance Bond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3076E47C" w14:textId="77777777" w:rsidR="00A444F9" w:rsidRPr="004F4BA0" w:rsidRDefault="00A444F9" w:rsidP="00A444F9">
      <w:pPr>
        <w:pStyle w:val="Unnumbered"/>
        <w:tabs>
          <w:tab w:val="right" w:pos="900"/>
          <w:tab w:val="left" w:pos="5760"/>
          <w:tab w:val="right" w:pos="6120"/>
        </w:tabs>
        <w:ind w:left="0" w:firstLine="851"/>
        <w:rPr>
          <w:rFonts w:ascii="Arial" w:hAnsi="Arial"/>
          <w:i w:val="0"/>
        </w:rPr>
      </w:pPr>
      <w:r w:rsidRPr="004F4BA0">
        <w:rPr>
          <w:rFonts w:ascii="Arial" w:hAnsi="Arial"/>
          <w:i w:val="0"/>
        </w:rPr>
        <w:t>Independent Security Arrangement</w:t>
      </w:r>
      <w:r w:rsidRPr="004F4BA0">
        <w:rPr>
          <w:rFonts w:ascii="Arial" w:hAnsi="Arial"/>
          <w:i w:val="0"/>
        </w:rPr>
        <w:tab/>
        <w:t>[</w:t>
      </w:r>
      <w:r w:rsidRPr="004F4BA0">
        <w:rPr>
          <w:rFonts w:ascii="Arial" w:hAnsi="Arial"/>
          <w:i w:val="0"/>
        </w:rPr>
        <w:tab/>
        <w:t>]</w:t>
      </w:r>
    </w:p>
    <w:p w14:paraId="5C2831F3" w14:textId="77777777" w:rsidR="00A444F9" w:rsidRPr="004F4BA0" w:rsidRDefault="00A444F9" w:rsidP="0003164C">
      <w:pPr>
        <w:rPr>
          <w:rFonts w:ascii="Arial" w:hAnsi="Arial" w:cs="Arial"/>
        </w:rPr>
      </w:pPr>
    </w:p>
    <w:p w14:paraId="0D112D5E" w14:textId="77777777" w:rsidR="006C3E67" w:rsidRPr="004F4BA0" w:rsidRDefault="006C3E67" w:rsidP="006C3E67">
      <w:pPr>
        <w:pStyle w:val="Heading2"/>
        <w:keepNext w:val="0"/>
        <w:spacing w:before="0"/>
        <w:rPr>
          <w:rFonts w:cs="Arial"/>
          <w:b w:val="0"/>
        </w:rPr>
      </w:pPr>
    </w:p>
    <w:p w14:paraId="67062CD0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72F21435" w14:textId="77777777" w:rsidR="006C3E67" w:rsidRPr="004F4BA0" w:rsidRDefault="006C3E67" w:rsidP="006C3E67">
      <w:pPr>
        <w:rPr>
          <w:rFonts w:ascii="Arial" w:hAnsi="Arial"/>
          <w:lang w:val="en-US"/>
        </w:rPr>
      </w:pPr>
      <w:r w:rsidRPr="004F4BA0">
        <w:rPr>
          <w:rFonts w:ascii="Arial" w:hAnsi="Arial"/>
          <w:lang w:val="en-US"/>
        </w:rPr>
        <w:t>SIGNED BY:</w:t>
      </w:r>
    </w:p>
    <w:p w14:paraId="4BFE1DA1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6EC38460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5DBA3D60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4CD1784C" w14:textId="77777777" w:rsidR="006C3E67" w:rsidRPr="004F4BA0" w:rsidRDefault="006C3E67" w:rsidP="006C3E67">
      <w:pPr>
        <w:rPr>
          <w:rFonts w:ascii="Arial" w:hAnsi="Arial"/>
          <w:lang w:val="en-US"/>
        </w:rPr>
      </w:pPr>
      <w:r w:rsidRPr="004F4BA0">
        <w:rPr>
          <w:rFonts w:ascii="Arial" w:hAnsi="Arial"/>
          <w:lang w:val="en-US"/>
        </w:rPr>
        <w:t>...............................................................................</w:t>
      </w:r>
      <w:r w:rsidRPr="004F4BA0">
        <w:rPr>
          <w:rFonts w:ascii="Arial" w:hAnsi="Arial"/>
          <w:lang w:val="en-US"/>
        </w:rPr>
        <w:br/>
        <w:t xml:space="preserve">For and on behalf of the </w:t>
      </w:r>
      <w:r w:rsidRPr="004F4BA0">
        <w:rPr>
          <w:rFonts w:ascii="Arial" w:hAnsi="Arial"/>
          <w:b/>
          <w:lang w:val="en-US"/>
        </w:rPr>
        <w:t>Applicant</w:t>
      </w:r>
    </w:p>
    <w:p w14:paraId="1B00CF15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09151972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097DE277" w14:textId="77777777" w:rsidR="006C3E67" w:rsidRPr="004F4BA0" w:rsidRDefault="006C3E67" w:rsidP="006C3E67">
      <w:pPr>
        <w:rPr>
          <w:rFonts w:ascii="Arial" w:hAnsi="Arial"/>
          <w:lang w:val="en-US"/>
        </w:rPr>
      </w:pPr>
      <w:r w:rsidRPr="004F4BA0">
        <w:rPr>
          <w:rFonts w:ascii="Arial" w:hAnsi="Arial"/>
          <w:lang w:val="en-US"/>
        </w:rPr>
        <w:t>Date:......................................................................</w:t>
      </w:r>
    </w:p>
    <w:p w14:paraId="3D659D9D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7E5C5437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3717CD6C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2730836D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0B2EA240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171326D4" w14:textId="77777777" w:rsidR="006C3E67" w:rsidRPr="004F4BA0" w:rsidRDefault="006C3E67" w:rsidP="006C3E67">
      <w:pPr>
        <w:rPr>
          <w:rFonts w:ascii="Arial" w:hAnsi="Arial"/>
          <w:lang w:val="en-US"/>
        </w:rPr>
      </w:pPr>
    </w:p>
    <w:p w14:paraId="54C5419F" w14:textId="77777777" w:rsidR="00442992" w:rsidRPr="004F4BA0" w:rsidRDefault="006C3E67" w:rsidP="007C4306">
      <w:pPr>
        <w:jc w:val="center"/>
        <w:rPr>
          <w:rFonts w:ascii="Arial" w:hAnsi="Arial"/>
          <w:lang w:val="en-US"/>
        </w:rPr>
      </w:pPr>
      <w:r w:rsidRPr="004F4BA0">
        <w:rPr>
          <w:rFonts w:ascii="Arial" w:hAnsi="Arial"/>
          <w:b/>
          <w:u w:val="single"/>
          <w:lang w:val="en-US"/>
        </w:rPr>
        <w:t>END OF</w:t>
      </w:r>
      <w:r w:rsidRPr="004F4BA0">
        <w:rPr>
          <w:rFonts w:ascii="Arial" w:hAnsi="Arial"/>
          <w:b/>
          <w:u w:val="single"/>
        </w:rPr>
        <w:t xml:space="preserve"> EXHIBIT F</w:t>
      </w:r>
    </w:p>
    <w:sectPr w:rsidR="00442992" w:rsidRPr="004F4BA0" w:rsidSect="00D05481">
      <w:headerReference w:type="default" r:id="rId17"/>
      <w:pgSz w:w="11907" w:h="16840" w:code="9"/>
      <w:pgMar w:top="1418" w:right="1701" w:bottom="1418" w:left="1701" w:header="709" w:footer="709" w:gutter="0"/>
      <w:paperSrc w:first="2" w:other="2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58EE" w14:textId="77777777" w:rsidR="00E51FBE" w:rsidRDefault="00E51FBE">
      <w:r>
        <w:separator/>
      </w:r>
    </w:p>
  </w:endnote>
  <w:endnote w:type="continuationSeparator" w:id="0">
    <w:p w14:paraId="2378DBA3" w14:textId="77777777" w:rsidR="00E51FBE" w:rsidRDefault="00E51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F795" w14:textId="77777777" w:rsidR="00AE4C40" w:rsidRDefault="00AE4C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43B8" w14:textId="77777777" w:rsidR="009B73AA" w:rsidRDefault="009B73AA">
    <w:pPr>
      <w:pStyle w:val="Footer"/>
      <w:framePr w:wrap="auto" w:vAnchor="text" w:hAnchor="margin" w:xAlign="center" w:y="1"/>
      <w:rPr>
        <w:rStyle w:val="PageNumber"/>
      </w:rPr>
    </w:pPr>
  </w:p>
  <w:p w14:paraId="55FBB166" w14:textId="1A2DB4C1" w:rsidR="009B73AA" w:rsidRPr="00D86BAD" w:rsidRDefault="009B73AA">
    <w:pPr>
      <w:pStyle w:val="Footer"/>
      <w:tabs>
        <w:tab w:val="clear" w:pos="8306"/>
        <w:tab w:val="right" w:pos="8505"/>
      </w:tabs>
      <w:rPr>
        <w:rFonts w:ascii="Arial" w:hAnsi="Arial" w:cs="Arial"/>
      </w:rPr>
    </w:pPr>
    <w:r>
      <w:tab/>
    </w:r>
    <w:r w:rsidR="51540520" w:rsidRPr="00D86BAD">
      <w:rPr>
        <w:rFonts w:ascii="Arial" w:hAnsi="Arial" w:cs="Arial"/>
      </w:rPr>
      <w:t>v1.</w:t>
    </w:r>
    <w:r w:rsidR="51540520" w:rsidRPr="51540520">
      <w:rPr>
        <w:rFonts w:ascii="Arial" w:hAnsi="Arial" w:cs="Arial"/>
      </w:rPr>
      <w:t xml:space="preserve">14 </w:t>
    </w:r>
    <w:r w:rsidR="51540520" w:rsidRPr="00D86BAD">
      <w:rPr>
        <w:rFonts w:ascii="Arial" w:hAnsi="Arial" w:cs="Arial"/>
      </w:rPr>
      <w:t>–</w:t>
    </w:r>
    <w:r w:rsidR="51540520">
      <w:rPr>
        <w:rFonts w:ascii="Arial" w:hAnsi="Arial" w:cs="Arial"/>
      </w:rPr>
      <w:t xml:space="preserve"> 01 October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D628" w14:textId="77777777" w:rsidR="00AE4C40" w:rsidRDefault="00AE4C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436B9" w14:textId="77777777" w:rsidR="00E51FBE" w:rsidRDefault="00E51FBE">
      <w:r>
        <w:separator/>
      </w:r>
    </w:p>
  </w:footnote>
  <w:footnote w:type="continuationSeparator" w:id="0">
    <w:p w14:paraId="5D0A5013" w14:textId="77777777" w:rsidR="00E51FBE" w:rsidRDefault="00E51FBE">
      <w:r>
        <w:continuationSeparator/>
      </w:r>
    </w:p>
  </w:footnote>
  <w:footnote w:id="1">
    <w:p w14:paraId="6C898186" w14:textId="667C0B28" w:rsidR="000C1E76" w:rsidRDefault="000C1E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3307">
        <w:rPr>
          <w:highlight w:val="yellow"/>
        </w:rPr>
        <w:t>Electricity Connections, National Grid Electricity System Operator, Faraday House, Warwick Technology Park, Gallows Hill, Warwick, CV34 6DA</w:t>
      </w:r>
    </w:p>
  </w:footnote>
  <w:footnote w:id="2">
    <w:p w14:paraId="723AEF2F" w14:textId="77777777" w:rsidR="00E61D78" w:rsidRDefault="00E61D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647B0E" w:rsidRPr="00FB714E">
          <w:rPr>
            <w:rStyle w:val="Hyperlink"/>
          </w:rPr>
          <w:t>https://www.nationalgrideso.com/node/120336</w:t>
        </w:r>
      </w:hyperlink>
      <w:r w:rsidR="00647B0E">
        <w:t xml:space="preserve"> </w:t>
      </w:r>
    </w:p>
  </w:footnote>
  <w:footnote w:id="3">
    <w:p w14:paraId="59F6C181" w14:textId="77777777" w:rsidR="00E61D78" w:rsidRDefault="00E61D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="00647B0E" w:rsidRPr="00FB714E">
          <w:rPr>
            <w:rStyle w:val="Hyperlink"/>
          </w:rPr>
          <w:t>https://www.nationalgrideso.com/codes</w:t>
        </w:r>
      </w:hyperlink>
      <w:r w:rsidR="00647B0E">
        <w:t xml:space="preserve"> </w:t>
      </w:r>
    </w:p>
  </w:footnote>
  <w:footnote w:id="4">
    <w:p w14:paraId="6A6A4D33" w14:textId="77777777" w:rsidR="00E61D78" w:rsidRDefault="00E61D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="00647B0E" w:rsidRPr="00FB714E">
          <w:rPr>
            <w:rStyle w:val="Hyperlink"/>
          </w:rPr>
          <w:t>https://www.nationalgrideso.com/connections</w:t>
        </w:r>
      </w:hyperlink>
      <w:r w:rsidR="00647B0E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E79A" w14:textId="77777777" w:rsidR="00AE4C40" w:rsidRDefault="00AE4C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DF97" w14:textId="6C09DE2D" w:rsidR="009B73AA" w:rsidRDefault="009B73AA">
    <w:pPr>
      <w:pStyle w:val="Header"/>
    </w:pPr>
    <w:r>
      <w:rPr>
        <w:rFonts w:ascii="Arial" w:hAnsi="Arial"/>
        <w:sz w:val="20"/>
      </w:rPr>
      <w:t>v</w:t>
    </w:r>
    <w:r w:rsidRPr="00D86BAD">
      <w:rPr>
        <w:rFonts w:ascii="Arial" w:hAnsi="Arial"/>
        <w:sz w:val="20"/>
      </w:rPr>
      <w:t>1</w:t>
    </w:r>
    <w:r>
      <w:rPr>
        <w:rFonts w:ascii="Arial" w:hAnsi="Arial"/>
        <w:sz w:val="20"/>
      </w:rPr>
      <w:t>.</w:t>
    </w:r>
    <w:r>
      <w:t>1</w:t>
    </w:r>
    <w:r w:rsidR="00F1723D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363D6" w14:textId="77777777" w:rsidR="00AE4C40" w:rsidRDefault="00AE4C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76F5" w14:textId="77777777" w:rsidR="009B73AA" w:rsidRDefault="009B73AA" w:rsidP="00D05481">
    <w:pPr>
      <w:pStyle w:val="Heading1"/>
      <w:rPr>
        <w:rFonts w:ascii="Arial" w:hAnsi="Arial"/>
        <w:sz w:val="28"/>
        <w:u w:val="none"/>
      </w:rPr>
    </w:pPr>
    <w:r>
      <w:rPr>
        <w:rFonts w:ascii="Arial" w:hAnsi="Arial"/>
        <w:sz w:val="28"/>
        <w:u w:val="none"/>
      </w:rPr>
      <w:t>APPLICATION FOR USE OF SYSTEM</w:t>
    </w:r>
  </w:p>
  <w:p w14:paraId="0D79548C" w14:textId="77777777" w:rsidR="009B73AA" w:rsidRDefault="009B73AA" w:rsidP="00D05481"/>
  <w:p w14:paraId="02AD338A" w14:textId="77777777" w:rsidR="009B73AA" w:rsidRPr="00186ADD" w:rsidRDefault="009B73AA">
    <w:pPr>
      <w:pStyle w:val="Header"/>
      <w:rPr>
        <w:rFonts w:ascii="Arial" w:hAnsi="Arial" w:cs="Arial"/>
        <w:b/>
      </w:rPr>
    </w:pPr>
    <w:r w:rsidRPr="00186ADD">
      <w:rPr>
        <w:rFonts w:ascii="Arial" w:hAnsi="Arial" w:cs="Arial"/>
      </w:rPr>
      <w:t>PLEASE ENSURE THAT YOU HAVE STUDIED THE NOTES BEFORE COMPLETING AND SIGNING THIS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4B6"/>
    <w:multiLevelType w:val="hybridMultilevel"/>
    <w:tmpl w:val="D44AB7B6"/>
    <w:lvl w:ilvl="0" w:tplc="E2546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7A0065"/>
    <w:multiLevelType w:val="hybridMultilevel"/>
    <w:tmpl w:val="93C20FA8"/>
    <w:lvl w:ilvl="0" w:tplc="E2546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78490398">
    <w:abstractNumId w:val="1"/>
  </w:num>
  <w:num w:numId="2" w16cid:durableId="1256278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E67"/>
    <w:rsid w:val="00000DF3"/>
    <w:rsid w:val="00015B36"/>
    <w:rsid w:val="00024B65"/>
    <w:rsid w:val="00027720"/>
    <w:rsid w:val="0003164C"/>
    <w:rsid w:val="00042F5E"/>
    <w:rsid w:val="00043C1E"/>
    <w:rsid w:val="00046F3C"/>
    <w:rsid w:val="00092340"/>
    <w:rsid w:val="000B3964"/>
    <w:rsid w:val="000B3C4C"/>
    <w:rsid w:val="000B54A5"/>
    <w:rsid w:val="000C1E76"/>
    <w:rsid w:val="000C747A"/>
    <w:rsid w:val="00125D4C"/>
    <w:rsid w:val="00144C5C"/>
    <w:rsid w:val="00165385"/>
    <w:rsid w:val="00173EC7"/>
    <w:rsid w:val="001854DE"/>
    <w:rsid w:val="00191040"/>
    <w:rsid w:val="001A3D25"/>
    <w:rsid w:val="001B79CA"/>
    <w:rsid w:val="001B7B66"/>
    <w:rsid w:val="001D2427"/>
    <w:rsid w:val="00210556"/>
    <w:rsid w:val="00210FEE"/>
    <w:rsid w:val="002153E5"/>
    <w:rsid w:val="00216ACA"/>
    <w:rsid w:val="002173F2"/>
    <w:rsid w:val="00227622"/>
    <w:rsid w:val="002435EE"/>
    <w:rsid w:val="002671B5"/>
    <w:rsid w:val="00276DD3"/>
    <w:rsid w:val="002952EB"/>
    <w:rsid w:val="002A6182"/>
    <w:rsid w:val="002C32CB"/>
    <w:rsid w:val="00316045"/>
    <w:rsid w:val="00334F88"/>
    <w:rsid w:val="003373B5"/>
    <w:rsid w:val="00352040"/>
    <w:rsid w:val="00363170"/>
    <w:rsid w:val="00364E91"/>
    <w:rsid w:val="00365938"/>
    <w:rsid w:val="0038610C"/>
    <w:rsid w:val="003D001F"/>
    <w:rsid w:val="003D312C"/>
    <w:rsid w:val="003D594F"/>
    <w:rsid w:val="00400BC9"/>
    <w:rsid w:val="00411BD3"/>
    <w:rsid w:val="004274E1"/>
    <w:rsid w:val="00430260"/>
    <w:rsid w:val="004342EB"/>
    <w:rsid w:val="00442992"/>
    <w:rsid w:val="00454EA5"/>
    <w:rsid w:val="004804AC"/>
    <w:rsid w:val="0048630B"/>
    <w:rsid w:val="00491013"/>
    <w:rsid w:val="00492063"/>
    <w:rsid w:val="004D6786"/>
    <w:rsid w:val="004D6934"/>
    <w:rsid w:val="004F4BA0"/>
    <w:rsid w:val="005173B2"/>
    <w:rsid w:val="00523DD8"/>
    <w:rsid w:val="00526AB6"/>
    <w:rsid w:val="00530634"/>
    <w:rsid w:val="00531D19"/>
    <w:rsid w:val="00550863"/>
    <w:rsid w:val="00576183"/>
    <w:rsid w:val="00585EAB"/>
    <w:rsid w:val="00586996"/>
    <w:rsid w:val="005903B9"/>
    <w:rsid w:val="005A2E70"/>
    <w:rsid w:val="005B76F7"/>
    <w:rsid w:val="005D5D18"/>
    <w:rsid w:val="005E5E71"/>
    <w:rsid w:val="00612D38"/>
    <w:rsid w:val="00614D84"/>
    <w:rsid w:val="00621AE2"/>
    <w:rsid w:val="0062349E"/>
    <w:rsid w:val="00642878"/>
    <w:rsid w:val="00644F39"/>
    <w:rsid w:val="0064706F"/>
    <w:rsid w:val="00647B0E"/>
    <w:rsid w:val="0066096F"/>
    <w:rsid w:val="00663FC6"/>
    <w:rsid w:val="00684D57"/>
    <w:rsid w:val="00686DA9"/>
    <w:rsid w:val="00690E10"/>
    <w:rsid w:val="006A79C8"/>
    <w:rsid w:val="006C3E67"/>
    <w:rsid w:val="00705EC6"/>
    <w:rsid w:val="00712B83"/>
    <w:rsid w:val="007235A1"/>
    <w:rsid w:val="00732297"/>
    <w:rsid w:val="007325D7"/>
    <w:rsid w:val="00737A92"/>
    <w:rsid w:val="00757590"/>
    <w:rsid w:val="007727D3"/>
    <w:rsid w:val="00784C60"/>
    <w:rsid w:val="007939B2"/>
    <w:rsid w:val="007952F2"/>
    <w:rsid w:val="007A5B92"/>
    <w:rsid w:val="007C4306"/>
    <w:rsid w:val="007D0EFE"/>
    <w:rsid w:val="007D390D"/>
    <w:rsid w:val="007E79FC"/>
    <w:rsid w:val="00827D53"/>
    <w:rsid w:val="00833A8E"/>
    <w:rsid w:val="00840E5F"/>
    <w:rsid w:val="0084210C"/>
    <w:rsid w:val="00846AE4"/>
    <w:rsid w:val="008725B0"/>
    <w:rsid w:val="00887543"/>
    <w:rsid w:val="008950F4"/>
    <w:rsid w:val="008A185F"/>
    <w:rsid w:val="008A4AE9"/>
    <w:rsid w:val="008B0EC4"/>
    <w:rsid w:val="008B533C"/>
    <w:rsid w:val="008E4B3F"/>
    <w:rsid w:val="008F7117"/>
    <w:rsid w:val="00906C7E"/>
    <w:rsid w:val="009264D5"/>
    <w:rsid w:val="00950243"/>
    <w:rsid w:val="00967A3C"/>
    <w:rsid w:val="009775EC"/>
    <w:rsid w:val="009B6763"/>
    <w:rsid w:val="009B73AA"/>
    <w:rsid w:val="009D272F"/>
    <w:rsid w:val="009E00C8"/>
    <w:rsid w:val="00A13BCC"/>
    <w:rsid w:val="00A23220"/>
    <w:rsid w:val="00A3051B"/>
    <w:rsid w:val="00A444F9"/>
    <w:rsid w:val="00A61534"/>
    <w:rsid w:val="00A80D11"/>
    <w:rsid w:val="00AB2BE1"/>
    <w:rsid w:val="00AD5B38"/>
    <w:rsid w:val="00AE4C40"/>
    <w:rsid w:val="00AE7B22"/>
    <w:rsid w:val="00B21D64"/>
    <w:rsid w:val="00B30EF7"/>
    <w:rsid w:val="00B632C1"/>
    <w:rsid w:val="00B667E2"/>
    <w:rsid w:val="00B716E6"/>
    <w:rsid w:val="00B73042"/>
    <w:rsid w:val="00B96904"/>
    <w:rsid w:val="00BF2F45"/>
    <w:rsid w:val="00C02F5B"/>
    <w:rsid w:val="00C253C0"/>
    <w:rsid w:val="00C411D6"/>
    <w:rsid w:val="00C5415C"/>
    <w:rsid w:val="00C71F94"/>
    <w:rsid w:val="00C7248C"/>
    <w:rsid w:val="00C97567"/>
    <w:rsid w:val="00CA002D"/>
    <w:rsid w:val="00CA0536"/>
    <w:rsid w:val="00CE651C"/>
    <w:rsid w:val="00CE67BA"/>
    <w:rsid w:val="00D05481"/>
    <w:rsid w:val="00D27628"/>
    <w:rsid w:val="00D51B97"/>
    <w:rsid w:val="00D64398"/>
    <w:rsid w:val="00D66F0E"/>
    <w:rsid w:val="00D86BAD"/>
    <w:rsid w:val="00D93184"/>
    <w:rsid w:val="00DA3068"/>
    <w:rsid w:val="00DC42A2"/>
    <w:rsid w:val="00DD74FF"/>
    <w:rsid w:val="00DF16AC"/>
    <w:rsid w:val="00DF4A65"/>
    <w:rsid w:val="00E1183A"/>
    <w:rsid w:val="00E228A9"/>
    <w:rsid w:val="00E352A2"/>
    <w:rsid w:val="00E51FBE"/>
    <w:rsid w:val="00E61D78"/>
    <w:rsid w:val="00E83CAB"/>
    <w:rsid w:val="00EA1324"/>
    <w:rsid w:val="00ED46C3"/>
    <w:rsid w:val="00EE3307"/>
    <w:rsid w:val="00EE5A78"/>
    <w:rsid w:val="00F04CF1"/>
    <w:rsid w:val="00F10C3E"/>
    <w:rsid w:val="00F1723D"/>
    <w:rsid w:val="00FB5237"/>
    <w:rsid w:val="00FB5448"/>
    <w:rsid w:val="00FC7BCB"/>
    <w:rsid w:val="00FD6B00"/>
    <w:rsid w:val="00FE267F"/>
    <w:rsid w:val="00FF10EC"/>
    <w:rsid w:val="00FF5F3E"/>
    <w:rsid w:val="087EF3EE"/>
    <w:rsid w:val="5154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0CB79A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3E67"/>
    <w:rPr>
      <w:sz w:val="24"/>
      <w:szCs w:val="24"/>
    </w:rPr>
  </w:style>
  <w:style w:type="paragraph" w:styleId="Heading1">
    <w:name w:val="heading 1"/>
    <w:basedOn w:val="Normal"/>
    <w:next w:val="Normal"/>
    <w:qFormat/>
    <w:rsid w:val="006C3E67"/>
    <w:pPr>
      <w:keepNext/>
      <w:jc w:val="center"/>
      <w:outlineLvl w:val="0"/>
    </w:pPr>
    <w:rPr>
      <w:b/>
      <w:bCs/>
      <w:sz w:val="36"/>
      <w:szCs w:val="20"/>
      <w:u w:val="single"/>
    </w:rPr>
  </w:style>
  <w:style w:type="paragraph" w:styleId="Heading2">
    <w:name w:val="heading 2"/>
    <w:basedOn w:val="Normal"/>
    <w:qFormat/>
    <w:rsid w:val="006C3E67"/>
    <w:pPr>
      <w:keepNext/>
      <w:spacing w:before="260"/>
      <w:outlineLvl w:val="1"/>
    </w:pPr>
    <w:rPr>
      <w:rFonts w:ascii="Arial" w:hAnsi="Arial"/>
      <w:b/>
      <w:sz w:val="26"/>
      <w:szCs w:val="20"/>
    </w:rPr>
  </w:style>
  <w:style w:type="paragraph" w:styleId="Heading3">
    <w:name w:val="heading 3"/>
    <w:basedOn w:val="Normal"/>
    <w:next w:val="Normal"/>
    <w:qFormat/>
    <w:rsid w:val="006C3E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clauseindent">
    <w:name w:val="subclauseindent"/>
    <w:basedOn w:val="Normal"/>
    <w:rsid w:val="006C3E67"/>
    <w:pPr>
      <w:spacing w:after="240"/>
      <w:ind w:left="1701"/>
    </w:pPr>
  </w:style>
  <w:style w:type="paragraph" w:customStyle="1" w:styleId="clauseindent">
    <w:name w:val="clauseindent"/>
    <w:basedOn w:val="Normal"/>
    <w:rsid w:val="006C3E67"/>
    <w:pPr>
      <w:spacing w:after="240"/>
      <w:ind w:left="851"/>
    </w:pPr>
  </w:style>
  <w:style w:type="paragraph" w:styleId="BodyText">
    <w:name w:val="Body Text"/>
    <w:basedOn w:val="Normal"/>
    <w:rsid w:val="006C3E67"/>
    <w:rPr>
      <w:szCs w:val="20"/>
    </w:rPr>
  </w:style>
  <w:style w:type="paragraph" w:customStyle="1" w:styleId="Unnumbered">
    <w:name w:val="Unnumbered"/>
    <w:basedOn w:val="Normal"/>
    <w:next w:val="Heading3"/>
    <w:rsid w:val="006C3E67"/>
    <w:pPr>
      <w:keepNext/>
      <w:spacing w:after="240"/>
      <w:ind w:left="851"/>
    </w:pPr>
    <w:rPr>
      <w:b/>
      <w:i/>
    </w:rPr>
  </w:style>
  <w:style w:type="paragraph" w:styleId="Header">
    <w:name w:val="header"/>
    <w:basedOn w:val="Normal"/>
    <w:rsid w:val="006C3E67"/>
    <w:pPr>
      <w:tabs>
        <w:tab w:val="center" w:pos="4153"/>
        <w:tab w:val="right" w:pos="8306"/>
      </w:tabs>
    </w:pPr>
  </w:style>
  <w:style w:type="character" w:styleId="PageNumber">
    <w:name w:val="page number"/>
    <w:rsid w:val="006C3E67"/>
    <w:rPr>
      <w:rFonts w:ascii="Garamond MT" w:hAnsi="Garamond MT"/>
      <w:sz w:val="24"/>
    </w:rPr>
  </w:style>
  <w:style w:type="paragraph" w:styleId="Footer">
    <w:name w:val="footer"/>
    <w:basedOn w:val="Normal"/>
    <w:rsid w:val="006C3E67"/>
    <w:pPr>
      <w:tabs>
        <w:tab w:val="right" w:pos="8306"/>
      </w:tabs>
    </w:pPr>
    <w:rPr>
      <w:sz w:val="20"/>
    </w:rPr>
  </w:style>
  <w:style w:type="character" w:styleId="FootnoteReference">
    <w:name w:val="footnote reference"/>
    <w:semiHidden/>
    <w:rsid w:val="006C3E67"/>
    <w:rPr>
      <w:rFonts w:ascii="Garamond MT" w:hAnsi="Garamond MT"/>
      <w:sz w:val="20"/>
      <w:vertAlign w:val="superscript"/>
    </w:rPr>
  </w:style>
  <w:style w:type="paragraph" w:styleId="FootnoteText">
    <w:name w:val="footnote text"/>
    <w:basedOn w:val="Normal"/>
    <w:semiHidden/>
    <w:rsid w:val="006C3E67"/>
    <w:rPr>
      <w:sz w:val="20"/>
      <w:szCs w:val="20"/>
    </w:rPr>
  </w:style>
  <w:style w:type="character" w:styleId="Hyperlink">
    <w:name w:val="Hyperlink"/>
    <w:rsid w:val="00585EAB"/>
    <w:rPr>
      <w:color w:val="0000FF"/>
      <w:u w:val="single"/>
    </w:rPr>
  </w:style>
  <w:style w:type="paragraph" w:styleId="BalloonText">
    <w:name w:val="Balloon Text"/>
    <w:basedOn w:val="Normal"/>
    <w:semiHidden/>
    <w:rsid w:val="00173EC7"/>
    <w:rPr>
      <w:rFonts w:ascii="Tahoma" w:hAnsi="Tahoma"/>
      <w:sz w:val="16"/>
      <w:szCs w:val="16"/>
    </w:rPr>
  </w:style>
  <w:style w:type="character" w:customStyle="1" w:styleId="DeltaViewInsertion">
    <w:name w:val="DeltaView Insertion"/>
    <w:rsid w:val="009B73AA"/>
    <w:rPr>
      <w:color w:val="0000FF"/>
      <w:spacing w:val="0"/>
      <w:u w:val="double"/>
    </w:rPr>
  </w:style>
  <w:style w:type="character" w:styleId="Mention">
    <w:name w:val="Mention"/>
    <w:uiPriority w:val="99"/>
    <w:semiHidden/>
    <w:unhideWhenUsed/>
    <w:rsid w:val="00E61D78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F172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nationalgrideso.com/connections" TargetMode="External"/><Relationship Id="rId2" Type="http://schemas.openxmlformats.org/officeDocument/2006/relationships/hyperlink" Target="https://www.nationalgrideso.com/codes" TargetMode="External"/><Relationship Id="rId1" Type="http://schemas.openxmlformats.org/officeDocument/2006/relationships/hyperlink" Target="https://www.nationalgrideso.com/node/120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E76AD-130F-4282-8A20-B3942EF46F10}">
  <ds:schemaRefs>
    <ds:schemaRef ds:uri="http://schemas.microsoft.com/office/infopath/2007/PartnerControls"/>
    <ds:schemaRef ds:uri="6032ed8b-3e71-4b2f-ab7b-020545ac21c9"/>
    <ds:schemaRef ds:uri="http://purl.org/dc/terms/"/>
    <ds:schemaRef ds:uri="http://schemas.microsoft.com/office/2006/metadata/properties"/>
    <ds:schemaRef ds:uri="http://schemas.microsoft.com/office/2006/documentManagement/types"/>
    <ds:schemaRef ds:uri="2e3132a0-aaf2-4326-8928-c084593c093d"/>
    <ds:schemaRef ds:uri="http://schemas.openxmlformats.org/package/2006/metadata/core-properties"/>
    <ds:schemaRef ds:uri="http://purl.org/dc/elements/1.1/"/>
    <ds:schemaRef ds:uri="cadce026-d35b-4a62-a2ee-1436bb44fb5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A032E5-BCDD-41DE-BAB1-748E850E38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DBBDB1-5BC6-4DFC-BAF9-09F8C21B25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46BD9-F2BA-4704-AEAF-DF6BC8CA6D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1008</Words>
  <Characters>5746</Characters>
  <Application>Microsoft Office Word</Application>
  <DocSecurity>0</DocSecurity>
  <Lines>47</Lines>
  <Paragraphs>13</Paragraphs>
  <ScaleCrop>false</ScaleCrop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F</dc:title>
  <dc:subject/>
  <dc:creator/>
  <cp:keywords/>
  <dc:description/>
  <cp:lastModifiedBy/>
  <cp:revision>3</cp:revision>
  <cp:lastPrinted>2008-02-14T10:04:00Z</cp:lastPrinted>
  <dcterms:created xsi:type="dcterms:W3CDTF">2024-04-23T14:04:00Z</dcterms:created>
  <dcterms:modified xsi:type="dcterms:W3CDTF">2024-10-10T10:41:00Z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0x010100D9EBF54656C6004FB7ECF09128CBF7CC</vt:lpwstr>
  </property>
  <property fmtid="{D5CDD505-2E9C-101B-9397-08002B2CF9AE}" pid="3" name="_Status">
    <vt:lpwstr>Draft</vt:lpwstr>
  </property>
  <property fmtid="{D5CDD505-2E9C-101B-9397-08002B2CF9AE}" pid="4" name="Applicable Start Date">
    <vt:lpwstr>2009-02-17T15:52:00Z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2009-02-17T15:52:00Z</vt:lpwstr>
  </property>
  <property fmtid="{D5CDD505-2E9C-101B-9397-08002B2CF9AE}" pid="8" name="Meeting Date">
    <vt:lpwstr>2009-02-17T15:52:00Z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Subject">
    <vt:lpwstr/>
  </property>
  <property fmtid="{D5CDD505-2E9C-101B-9397-08002B2CF9AE}" pid="13" name="Keywords">
    <vt:lpwstr/>
  </property>
  <property fmtid="{D5CDD505-2E9C-101B-9397-08002B2CF9AE}" pid="14" name="_Author">
    <vt:lpwstr/>
  </property>
  <property fmtid="{D5CDD505-2E9C-101B-9397-08002B2CF9AE}" pid="15" name="_Category">
    <vt:lpwstr/>
  </property>
  <property fmtid="{D5CDD505-2E9C-101B-9397-08002B2CF9AE}" pid="16" name="Categories">
    <vt:lpwstr/>
  </property>
  <property fmtid="{D5CDD505-2E9C-101B-9397-08002B2CF9AE}" pid="17" name="Approval Level">
    <vt:lpwstr/>
  </property>
  <property fmtid="{D5CDD505-2E9C-101B-9397-08002B2CF9AE}" pid="18" name="_Comments">
    <vt:lpwstr/>
  </property>
  <property fmtid="{D5CDD505-2E9C-101B-9397-08002B2CF9AE}" pid="19" name="Assigned To">
    <vt:lpwstr/>
  </property>
  <property fmtid="{D5CDD505-2E9C-101B-9397-08002B2CF9AE}" pid="20" name="MediaServiceImageTags">
    <vt:lpwstr/>
  </property>
</Properties>
</file>